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0E5358DE"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A8344D">
        <w:rPr>
          <w:rFonts w:ascii="GHEA Grapalat" w:hAnsi="GHEA Grapalat"/>
          <w:i w:val="0"/>
          <w:color w:val="000000" w:themeColor="text1"/>
          <w:sz w:val="22"/>
          <w:szCs w:val="22"/>
          <w:highlight w:val="yellow"/>
          <w:lang w:val="hy-AM"/>
        </w:rPr>
        <w:t>0</w:t>
      </w:r>
      <w:r w:rsidR="00AB0BFB" w:rsidRPr="00A40A0A">
        <w:rPr>
          <w:rFonts w:ascii="GHEA Grapalat" w:hAnsi="GHEA Grapalat"/>
          <w:i w:val="0"/>
          <w:color w:val="000000" w:themeColor="text1"/>
          <w:sz w:val="22"/>
          <w:szCs w:val="22"/>
          <w:highlight w:val="yellow"/>
          <w:lang w:val="hy-AM"/>
        </w:rPr>
        <w:t>9</w:t>
      </w:r>
      <w:r w:rsidR="00A40A0A">
        <w:rPr>
          <w:rFonts w:ascii="GHEA Grapalat" w:hAnsi="GHEA Grapalat"/>
          <w:i w:val="0"/>
          <w:color w:val="000000" w:themeColor="text1"/>
          <w:sz w:val="22"/>
          <w:szCs w:val="22"/>
          <w:lang w:val="hy-AM"/>
        </w:rPr>
        <w:t>.12.</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67446BEC"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E0109A">
        <w:rPr>
          <w:rFonts w:ascii="GHEA Grapalat" w:hAnsi="GHEA Grapalat"/>
          <w:b/>
          <w:iCs/>
          <w:lang w:val="hy-AM"/>
        </w:rPr>
        <w:t>ԵՔ-ԳՀԾՁԲ-26/20</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213C4174"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bookmarkStart w:id="0" w:name="_Hlk182316923"/>
      <w:r w:rsidR="00B453F7" w:rsidRPr="00044471">
        <w:rPr>
          <w:rFonts w:ascii="GHEA Grapalat" w:hAnsi="GHEA Grapalat"/>
          <w:i w:val="0"/>
          <w:color w:val="000000" w:themeColor="text1"/>
          <w:spacing w:val="6"/>
          <w:sz w:val="22"/>
          <w:szCs w:val="22"/>
        </w:rPr>
        <w:t xml:space="preserve">услуг   </w:t>
      </w:r>
      <w:bookmarkEnd w:id="0"/>
      <w:r w:rsidR="00DB0C94" w:rsidRPr="00044471">
        <w:rPr>
          <w:rFonts w:ascii="GHEA Grapalat" w:hAnsi="GHEA Grapalat"/>
          <w:i w:val="0"/>
          <w:color w:val="000000" w:themeColor="text1"/>
          <w:spacing w:val="6"/>
          <w:sz w:val="22"/>
          <w:szCs w:val="22"/>
        </w:rPr>
        <w:t xml:space="preserve"> </w:t>
      </w:r>
      <w:r w:rsidR="00E0109A">
        <w:rPr>
          <w:rFonts w:ascii="GHEA Grapalat" w:hAnsi="GHEA Grapalat"/>
          <w:i w:val="0"/>
          <w:color w:val="000000" w:themeColor="text1"/>
          <w:spacing w:val="6"/>
          <w:sz w:val="22"/>
          <w:szCs w:val="22"/>
        </w:rPr>
        <w:t>услуг по санитарной очистке общественных туалетов административного района Шенгавит</w:t>
      </w:r>
      <w:r w:rsidR="00AB0BFB"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12711F0A"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EB7822">
        <w:rPr>
          <w:rFonts w:ascii="GHEA Grapalat" w:hAnsi="GHEA Grapalat"/>
          <w:b/>
          <w:i w:val="0"/>
          <w:color w:val="FF0000"/>
          <w:sz w:val="22"/>
          <w:szCs w:val="22"/>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A40A0A">
        <w:rPr>
          <w:rFonts w:ascii="GHEA Grapalat" w:hAnsi="GHEA Grapalat"/>
          <w:b/>
          <w:i w:val="0"/>
          <w:color w:val="FF0000"/>
          <w:sz w:val="22"/>
          <w:szCs w:val="22"/>
          <w:lang w:val="hy-AM"/>
        </w:rPr>
        <w:t>1</w:t>
      </w:r>
      <w:r w:rsidR="00E0109A">
        <w:rPr>
          <w:rFonts w:ascii="GHEA Grapalat" w:hAnsi="GHEA Grapalat"/>
          <w:b/>
          <w:i w:val="0"/>
          <w:color w:val="FF0000"/>
          <w:sz w:val="22"/>
          <w:szCs w:val="22"/>
          <w:lang w:val="hy-AM"/>
        </w:rPr>
        <w:t>9</w:t>
      </w:r>
      <w:r w:rsidR="00D723C8" w:rsidRPr="00D723C8">
        <w:rPr>
          <w:rFonts w:ascii="GHEA Grapalat" w:hAnsi="GHEA Grapalat"/>
          <w:b/>
          <w:i w:val="0"/>
          <w:color w:val="FF0000"/>
          <w:sz w:val="22"/>
          <w:szCs w:val="22"/>
        </w:rPr>
        <w:t>.1</w:t>
      </w:r>
      <w:r w:rsidR="00A40A0A">
        <w:rPr>
          <w:rFonts w:ascii="GHEA Grapalat" w:hAnsi="GHEA Grapalat"/>
          <w:b/>
          <w:i w:val="0"/>
          <w:color w:val="FF0000"/>
          <w:sz w:val="22"/>
          <w:szCs w:val="22"/>
          <w:lang w:val="hy-AM"/>
        </w:rPr>
        <w:t>2</w:t>
      </w:r>
      <w:r w:rsidR="00D723C8" w:rsidRPr="00D723C8">
        <w:rPr>
          <w:rFonts w:ascii="GHEA Grapalat" w:hAnsi="GHEA Grapalat"/>
          <w:b/>
          <w:i w:val="0"/>
          <w:color w:val="FF0000"/>
          <w:sz w:val="22"/>
          <w:szCs w:val="22"/>
        </w:rPr>
        <w:t>.</w:t>
      </w:r>
      <w:r w:rsidR="0087758E">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2CEFA5C8"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 xml:space="preserve">10:00 часов, </w:t>
      </w:r>
      <w:r w:rsidR="00A40A0A">
        <w:rPr>
          <w:rFonts w:ascii="GHEA Grapalat" w:hAnsi="GHEA Grapalat"/>
          <w:b/>
          <w:i w:val="0"/>
          <w:color w:val="FF0000"/>
          <w:sz w:val="22"/>
          <w:szCs w:val="22"/>
          <w:lang w:val="hy-AM"/>
        </w:rPr>
        <w:t>1</w:t>
      </w:r>
      <w:r w:rsidR="00E0109A" w:rsidRPr="00E0109A">
        <w:rPr>
          <w:rFonts w:ascii="GHEA Grapalat" w:hAnsi="GHEA Grapalat"/>
          <w:b/>
          <w:i w:val="0"/>
          <w:color w:val="FF0000"/>
          <w:sz w:val="22"/>
          <w:szCs w:val="22"/>
        </w:rPr>
        <w:t>9</w:t>
      </w:r>
      <w:r w:rsidR="00EB7822">
        <w:rPr>
          <w:rFonts w:ascii="GHEA Grapalat" w:hAnsi="GHEA Grapalat"/>
          <w:b/>
          <w:i w:val="0"/>
          <w:color w:val="FF0000"/>
          <w:sz w:val="22"/>
          <w:szCs w:val="22"/>
        </w:rPr>
        <w:t>.1</w:t>
      </w:r>
      <w:r w:rsidR="00A40A0A">
        <w:rPr>
          <w:rFonts w:ascii="GHEA Grapalat" w:hAnsi="GHEA Grapalat"/>
          <w:b/>
          <w:i w:val="0"/>
          <w:color w:val="FF0000"/>
          <w:sz w:val="22"/>
          <w:szCs w:val="22"/>
          <w:lang w:val="hy-AM"/>
        </w:rPr>
        <w:t>2</w:t>
      </w:r>
      <w:r w:rsidR="00EB7822">
        <w:rPr>
          <w:rFonts w:ascii="GHEA Grapalat" w:hAnsi="GHEA Grapalat"/>
          <w:b/>
          <w:i w:val="0"/>
          <w:color w:val="FF0000"/>
          <w:sz w:val="22"/>
          <w:szCs w:val="22"/>
        </w:rPr>
        <w:t>.2025</w:t>
      </w:r>
      <w:r w:rsidR="00D723C8"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FB23E2F" w:rsidR="00544CFD" w:rsidRPr="00003FAD" w:rsidRDefault="00044471" w:rsidP="00544CFD">
      <w:pPr>
        <w:pStyle w:val="BodyTextIndent"/>
        <w:widowControl w:val="0"/>
        <w:spacing w:after="120" w:line="240" w:lineRule="auto"/>
        <w:ind w:firstLine="567"/>
        <w:rPr>
          <w:rFonts w:ascii="GHEA Grapalat" w:hAnsi="GHEA Grapalat"/>
          <w:i w:val="0"/>
          <w:color w:val="000000" w:themeColor="text1"/>
          <w:sz w:val="22"/>
          <w:szCs w:val="22"/>
        </w:rPr>
      </w:pPr>
      <w:r w:rsidRPr="000D748C">
        <w:rPr>
          <w:rFonts w:ascii="GHEA Grapalat" w:hAnsi="GHEA Grapalat"/>
        </w:rPr>
        <w:t>Э. Симоняну</w:t>
      </w:r>
      <w:r w:rsidR="00544CFD" w:rsidRPr="00003FAD">
        <w:rPr>
          <w:rFonts w:ascii="GHEA Grapalat" w:hAnsi="GHEA Grapalat"/>
          <w:i w:val="0"/>
          <w:color w:val="000000" w:themeColor="text1"/>
          <w:sz w:val="22"/>
          <w:szCs w:val="22"/>
        </w:rPr>
        <w:t>.</w:t>
      </w:r>
    </w:p>
    <w:p w14:paraId="1310617B" w14:textId="77777777" w:rsidR="00044471" w:rsidRDefault="00544CFD" w:rsidP="00044471">
      <w:pPr>
        <w:pStyle w:val="BodyText"/>
        <w:widowControl w:val="0"/>
        <w:spacing w:after="160"/>
        <w:ind w:right="-7" w:firstLine="567"/>
        <w:jc w:val="center"/>
        <w:rPr>
          <w:rFonts w:ascii="GHEA Grapalat" w:hAnsi="GHEA Grapalat"/>
          <w:lang w:val="hy-AM"/>
        </w:rPr>
      </w:pPr>
      <w:r w:rsidRPr="00003FAD">
        <w:rPr>
          <w:rFonts w:ascii="GHEA Grapalat" w:hAnsi="GHEA Grapalat"/>
          <w:b/>
          <w:color w:val="000000" w:themeColor="text1"/>
          <w:sz w:val="22"/>
          <w:szCs w:val="22"/>
        </w:rPr>
        <w:t>Телефон: +</w:t>
      </w:r>
      <w:r w:rsidR="00044471" w:rsidRPr="000D748C">
        <w:rPr>
          <w:rFonts w:ascii="GHEA Grapalat" w:hAnsi="GHEA Grapalat"/>
        </w:rPr>
        <w:t>011514</w:t>
      </w:r>
      <w:r w:rsidR="00044471" w:rsidRPr="000D748C">
        <w:rPr>
          <w:rFonts w:ascii="GHEA Grapalat" w:hAnsi="GHEA Grapalat"/>
          <w:lang w:val="hy-AM"/>
        </w:rPr>
        <w:t>216</w:t>
      </w:r>
    </w:p>
    <w:p w14:paraId="5379400E" w14:textId="4AB4BF01" w:rsidR="00044471" w:rsidRDefault="00544CFD" w:rsidP="00044471">
      <w:pPr>
        <w:pStyle w:val="BodyText"/>
        <w:widowControl w:val="0"/>
        <w:spacing w:after="160"/>
        <w:ind w:right="-7" w:firstLine="567"/>
        <w:jc w:val="center"/>
        <w:rPr>
          <w:rFonts w:asciiTheme="minorHAnsi" w:hAnsiTheme="minorHAnsi"/>
          <w:lang w:val="hy-AM"/>
        </w:rPr>
      </w:pPr>
      <w:r w:rsidRPr="00003FAD">
        <w:rPr>
          <w:rFonts w:ascii="GHEA Grapalat" w:hAnsi="GHEA Grapalat"/>
          <w:b/>
          <w:color w:val="000000" w:themeColor="text1"/>
          <w:sz w:val="22"/>
          <w:szCs w:val="22"/>
        </w:rPr>
        <w:t xml:space="preserve">Электронная почта: </w:t>
      </w:r>
      <w:r w:rsidR="00044471">
        <w:fldChar w:fldCharType="begin"/>
      </w:r>
      <w:r w:rsidR="00044471">
        <w:instrText>HYPERLINK "mailto:edita.simonyan@yerevan.am"</w:instrText>
      </w:r>
      <w:r w:rsidR="00044471">
        <w:fldChar w:fldCharType="separate"/>
      </w:r>
      <w:r w:rsidR="00044471" w:rsidRPr="000D748C">
        <w:rPr>
          <w:rStyle w:val="Hyperlink"/>
          <w:rFonts w:ascii="GHEA Grapalat" w:hAnsi="GHEA Grapalat"/>
          <w:b/>
          <w:bCs/>
        </w:rPr>
        <w:t>edita.simonyan@yerevan.am</w:t>
      </w:r>
      <w:r w:rsidR="00044471">
        <w:fldChar w:fldCharType="end"/>
      </w:r>
    </w:p>
    <w:p w14:paraId="69D77135" w14:textId="05777968" w:rsidR="00544CFD" w:rsidRPr="00003FAD" w:rsidRDefault="00544CFD" w:rsidP="00044471">
      <w:pPr>
        <w:pStyle w:val="BodyTextIndent"/>
        <w:widowControl w:val="0"/>
        <w:spacing w:after="160"/>
        <w:ind w:left="720"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00DDB92B"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CE724E" w:rsidRPr="00CE724E">
        <w:rPr>
          <w:rFonts w:ascii="GHEA Grapalat" w:hAnsi="GHEA Grapalat"/>
          <w:b/>
          <w:color w:val="000000" w:themeColor="text1"/>
          <w:sz w:val="20"/>
          <w:szCs w:val="20"/>
        </w:rPr>
        <w:t>УСЛУГ</w:t>
      </w:r>
      <w:r w:rsidR="00A52944" w:rsidRPr="00AB0BFB">
        <w:rPr>
          <w:rFonts w:ascii="GHEA Grapalat" w:hAnsi="GHEA Grapalat"/>
          <w:b/>
          <w:color w:val="000000" w:themeColor="text1"/>
          <w:sz w:val="20"/>
          <w:szCs w:val="20"/>
        </w:rPr>
        <w:t xml:space="preserve">  </w:t>
      </w:r>
      <w:r w:rsidR="00AB0BFB" w:rsidRPr="00AB0BFB">
        <w:rPr>
          <w:rFonts w:ascii="GHEA Grapalat" w:hAnsi="GHEA Grapalat"/>
          <w:b/>
          <w:color w:val="000000" w:themeColor="text1"/>
          <w:sz w:val="20"/>
          <w:szCs w:val="20"/>
        </w:rPr>
        <w:t xml:space="preserve">   </w:t>
      </w:r>
      <w:r w:rsidR="00E0109A">
        <w:rPr>
          <w:rFonts w:ascii="GHEA Grapalat" w:hAnsi="GHEA Grapalat"/>
          <w:b/>
          <w:color w:val="000000" w:themeColor="text1"/>
          <w:sz w:val="20"/>
          <w:szCs w:val="20"/>
        </w:rPr>
        <w:t>УСЛУГ ПО САНИТАРНОЙ ОЧИСТКЕ ОБЩЕСТВЕННЫХ ТУАЛЕТОВ АДМИНИСТРАТИВНОГО РАЙОНА ШЕНГАВИТ</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2DE3B1A1"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CE724E" w:rsidRPr="00CE724E">
        <w:rPr>
          <w:rFonts w:ascii="GHEA Grapalat" w:eastAsia="MS Mincho" w:hAnsi="GHEA Grapalat"/>
          <w:b/>
          <w:bCs/>
          <w:lang w:eastAsia="ja-JP"/>
        </w:rPr>
        <w:t>УСЛУГ</w:t>
      </w:r>
      <w:r w:rsidR="00AB0BFB" w:rsidRPr="00B453F7">
        <w:rPr>
          <w:b/>
          <w:lang w:val="hy-AM"/>
        </w:rPr>
        <w:t xml:space="preserve">  </w:t>
      </w:r>
      <w:r w:rsidR="00AB0BFB" w:rsidRPr="00B453F7">
        <w:rPr>
          <w:b/>
        </w:rPr>
        <w:t xml:space="preserve"> </w:t>
      </w:r>
      <w:r w:rsidR="00E0109A">
        <w:rPr>
          <w:rFonts w:ascii="GHEA Grapalat" w:hAnsi="GHEA Grapalat"/>
          <w:b/>
          <w:color w:val="000000" w:themeColor="text1"/>
          <w:sz w:val="22"/>
          <w:szCs w:val="22"/>
        </w:rPr>
        <w:t>УСЛУГ ПО САНИТАРНОЙ ОЧИСТКЕ ОБЩЕСТВЕННЫХ ТУАЛЕТОВ АДМИНИСТРАТИВНОГО РАЙОНА ШЕНГАВИТ</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08BA1FC1"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E0109A">
        <w:rPr>
          <w:rFonts w:ascii="GHEA Grapalat" w:hAnsi="GHEA Grapalat"/>
          <w:b/>
          <w:iCs/>
          <w:lang w:val="hy-AM"/>
        </w:rPr>
        <w:t>ԵՔ-ԳՀԾՁԲ-26/20</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D02E319" w14:textId="77777777" w:rsidR="00044471" w:rsidRDefault="00A81DD5" w:rsidP="00044471">
      <w:pPr>
        <w:pStyle w:val="BodyText"/>
        <w:widowControl w:val="0"/>
        <w:spacing w:after="160"/>
        <w:ind w:right="-7" w:firstLine="567"/>
        <w:jc w:val="center"/>
        <w:rPr>
          <w:rFonts w:asciiTheme="minorHAnsi" w:hAnsiTheme="minorHAnsi"/>
          <w:lang w:val="hy-AM"/>
        </w:rPr>
      </w:pPr>
      <w:r w:rsidRPr="00003FAD">
        <w:rPr>
          <w:rFonts w:ascii="GHEA Grapalat" w:hAnsi="GHEA Grapalat"/>
          <w:color w:val="000000" w:themeColor="text1"/>
        </w:rPr>
        <w:t xml:space="preserve">Адрес электронной почты секретаря оценочной комиссии </w:t>
      </w:r>
      <w:r w:rsidR="00044471">
        <w:fldChar w:fldCharType="begin"/>
      </w:r>
      <w:r w:rsidR="00044471">
        <w:instrText>HYPERLINK "mailto:edita.simonyan@yerevan.am"</w:instrText>
      </w:r>
      <w:r w:rsidR="00044471">
        <w:fldChar w:fldCharType="separate"/>
      </w:r>
      <w:r w:rsidR="00044471" w:rsidRPr="000D748C">
        <w:rPr>
          <w:rStyle w:val="Hyperlink"/>
          <w:rFonts w:ascii="GHEA Grapalat" w:hAnsi="GHEA Grapalat"/>
          <w:b/>
          <w:bCs/>
        </w:rPr>
        <w:t>edita.simonyan@yerevan.am</w:t>
      </w:r>
      <w:r w:rsidR="00044471">
        <w:fldChar w:fldCharType="end"/>
      </w:r>
    </w:p>
    <w:p w14:paraId="4D0FC3DC" w14:textId="32CF1CE3" w:rsidR="00096865" w:rsidRPr="00003FAD" w:rsidRDefault="00F5653D"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rPr>
        <w:br w:type="page"/>
      </w:r>
      <w:r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22F96626"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AB0BFB" w:rsidRPr="00AB0BFB">
        <w:rPr>
          <w:rFonts w:ascii="GHEA Grapalat" w:hAnsi="GHEA Grapalat"/>
          <w:color w:val="000000" w:themeColor="text1"/>
        </w:rPr>
        <w:t xml:space="preserve">услуг   </w:t>
      </w:r>
      <w:r w:rsidR="00E0109A">
        <w:rPr>
          <w:rFonts w:ascii="GHEA Grapalat" w:hAnsi="GHEA Grapalat"/>
          <w:color w:val="000000" w:themeColor="text1"/>
        </w:rPr>
        <w:t>услуг по санитарной очистке общественных туалетов административного района Шенгавит</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E0109A" w:rsidRPr="00E0109A">
        <w:rPr>
          <w:rFonts w:ascii="GHEA Grapalat" w:hAnsi="GHEA Grapalat"/>
          <w:color w:val="000000" w:themeColor="text1"/>
        </w:rPr>
        <w:t>3</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E0109A" w:rsidRPr="00003FAD" w14:paraId="5BC2D2CA" w14:textId="77777777" w:rsidTr="00E0109A">
        <w:trPr>
          <w:jc w:val="center"/>
        </w:trPr>
        <w:tc>
          <w:tcPr>
            <w:tcW w:w="2422" w:type="dxa"/>
          </w:tcPr>
          <w:p w14:paraId="612FF811" w14:textId="77777777" w:rsidR="00E0109A" w:rsidRPr="00A83B50" w:rsidRDefault="00E0109A" w:rsidP="00E0109A">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E0109A" w:rsidRPr="00003FAD" w:rsidRDefault="00E0109A" w:rsidP="00E0109A">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7B7989B1" w14:textId="5E9B73DA" w:rsidR="00E0109A" w:rsidRPr="00E0109A" w:rsidRDefault="00E0109A" w:rsidP="00E0109A">
            <w:pPr>
              <w:jc w:val="center"/>
              <w:rPr>
                <w:rFonts w:ascii="GHEA Grapalat" w:hAnsi="GHEA Grapalat"/>
                <w:sz w:val="16"/>
                <w:szCs w:val="16"/>
                <w:lang w:val="en-US"/>
              </w:rPr>
            </w:pPr>
            <w:r>
              <w:rPr>
                <w:rFonts w:ascii="GHEA Grapalat" w:hAnsi="GHEA Grapalat"/>
                <w:sz w:val="16"/>
                <w:szCs w:val="16"/>
                <w:lang w:val="en-US"/>
              </w:rPr>
              <w:t>3000000</w:t>
            </w:r>
          </w:p>
          <w:p w14:paraId="3439C833" w14:textId="769CE13B" w:rsidR="00E0109A" w:rsidRPr="00B453F7" w:rsidRDefault="00E0109A" w:rsidP="00E0109A">
            <w:pPr>
              <w:pStyle w:val="BodyTextIndent2"/>
              <w:widowControl w:val="0"/>
              <w:spacing w:after="120" w:line="240" w:lineRule="auto"/>
              <w:ind w:firstLine="0"/>
              <w:jc w:val="center"/>
              <w:rPr>
                <w:rFonts w:ascii="GHEA Grapalat" w:hAnsi="GHEA Grapalat"/>
                <w:color w:val="000000" w:themeColor="text1"/>
                <w:sz w:val="24"/>
                <w:szCs w:val="24"/>
              </w:rPr>
            </w:pPr>
          </w:p>
        </w:tc>
        <w:tc>
          <w:tcPr>
            <w:tcW w:w="4112" w:type="dxa"/>
          </w:tcPr>
          <w:p w14:paraId="27C21596" w14:textId="0A6A5A68" w:rsidR="00E0109A" w:rsidRPr="005B24A9" w:rsidRDefault="00E0109A" w:rsidP="00E0109A">
            <w:pPr>
              <w:pStyle w:val="BodyTextIndent2"/>
              <w:widowControl w:val="0"/>
              <w:spacing w:after="120" w:line="240" w:lineRule="auto"/>
              <w:ind w:firstLine="0"/>
              <w:rPr>
                <w:rFonts w:ascii="GHEA Grapalat" w:hAnsi="GHEA Grapalat"/>
                <w:color w:val="000000" w:themeColor="text1"/>
                <w:sz w:val="24"/>
                <w:szCs w:val="24"/>
              </w:rPr>
            </w:pPr>
            <w:r w:rsidRPr="00DB01EC">
              <w:rPr>
                <w:rFonts w:ascii="GHEA Grapalat" w:hAnsi="GHEA Grapalat"/>
                <w:sz w:val="18"/>
                <w:szCs w:val="18"/>
                <w:lang w:val="hy-AM"/>
              </w:rPr>
              <w:t>Санитарная</w:t>
            </w:r>
            <w:r w:rsidRPr="00131F66">
              <w:rPr>
                <w:rFonts w:ascii="GHEA Grapalat" w:hAnsi="GHEA Grapalat"/>
                <w:sz w:val="18"/>
                <w:szCs w:val="18"/>
              </w:rPr>
              <w:t xml:space="preserve"> </w:t>
            </w:r>
            <w:r w:rsidRPr="00DB01EC">
              <w:rPr>
                <w:rFonts w:ascii="GHEA Grapalat" w:hAnsi="GHEA Grapalat"/>
                <w:sz w:val="18"/>
                <w:szCs w:val="18"/>
                <w:lang w:val="hy-AM"/>
              </w:rPr>
              <w:t>очистка общественных туалетов</w:t>
            </w:r>
            <w:r>
              <w:rPr>
                <w:rFonts w:ascii="GHEA Grapalat" w:hAnsi="GHEA Grapalat"/>
                <w:sz w:val="18"/>
                <w:szCs w:val="18"/>
                <w:lang w:val="hy-AM"/>
              </w:rPr>
              <w:t xml:space="preserve"> </w:t>
            </w:r>
            <w:r w:rsidRPr="00225960">
              <w:rPr>
                <w:rFonts w:ascii="GHEA Grapalat" w:hAnsi="GHEA Grapalat"/>
                <w:sz w:val="16"/>
                <w:szCs w:val="16"/>
              </w:rPr>
              <w:t>Парк</w:t>
            </w:r>
            <w:r>
              <w:rPr>
                <w:rFonts w:ascii="GHEA Grapalat" w:hAnsi="GHEA Grapalat"/>
                <w:sz w:val="16"/>
                <w:szCs w:val="16"/>
              </w:rPr>
              <w:t>а</w:t>
            </w:r>
            <w:r w:rsidRPr="00225960">
              <w:rPr>
                <w:rFonts w:ascii="GHEA Grapalat" w:hAnsi="GHEA Grapalat"/>
                <w:sz w:val="16"/>
                <w:szCs w:val="16"/>
              </w:rPr>
              <w:t xml:space="preserve"> Комитаса</w:t>
            </w:r>
          </w:p>
        </w:tc>
      </w:tr>
      <w:tr w:rsidR="00E0109A" w:rsidRPr="00003FAD" w14:paraId="3E54C12C" w14:textId="77777777" w:rsidTr="00E0109A">
        <w:trPr>
          <w:jc w:val="center"/>
        </w:trPr>
        <w:tc>
          <w:tcPr>
            <w:tcW w:w="2422" w:type="dxa"/>
          </w:tcPr>
          <w:p w14:paraId="76A0F46B" w14:textId="54838AC7" w:rsidR="00E0109A" w:rsidRPr="00E0109A" w:rsidRDefault="00E0109A" w:rsidP="00E0109A">
            <w:pPr>
              <w:pStyle w:val="BodyTextIndent2"/>
              <w:spacing w:line="240" w:lineRule="auto"/>
              <w:ind w:firstLine="0"/>
              <w:jc w:val="center"/>
              <w:rPr>
                <w:rFonts w:ascii="Helvetica" w:hAnsi="Helvetica" w:cs="Helvetica"/>
                <w:b/>
                <w:bCs/>
                <w:shd w:val="clear" w:color="auto" w:fill="FFFFFF"/>
                <w:lang w:val="en-US"/>
              </w:rPr>
            </w:pPr>
            <w:r>
              <w:rPr>
                <w:rFonts w:ascii="Helvetica" w:hAnsi="Helvetica" w:cs="Helvetica"/>
                <w:b/>
                <w:bCs/>
                <w:shd w:val="clear" w:color="auto" w:fill="FFFFFF"/>
                <w:lang w:val="en-US"/>
              </w:rPr>
              <w:t>2</w:t>
            </w:r>
          </w:p>
        </w:tc>
        <w:tc>
          <w:tcPr>
            <w:tcW w:w="2700" w:type="dxa"/>
          </w:tcPr>
          <w:p w14:paraId="17CD9792" w14:textId="5456E84E" w:rsidR="00E0109A" w:rsidRDefault="00E0109A" w:rsidP="00E0109A">
            <w:pPr>
              <w:jc w:val="center"/>
              <w:rPr>
                <w:rFonts w:ascii="GHEA Grapalat" w:hAnsi="GHEA Grapalat"/>
                <w:sz w:val="16"/>
                <w:szCs w:val="16"/>
              </w:rPr>
            </w:pPr>
            <w:r w:rsidRPr="00B619A0">
              <w:rPr>
                <w:rFonts w:ascii="GHEA Grapalat" w:hAnsi="GHEA Grapalat"/>
                <w:sz w:val="16"/>
                <w:szCs w:val="16"/>
                <w:lang w:val="en-US"/>
              </w:rPr>
              <w:t>3000000</w:t>
            </w:r>
          </w:p>
        </w:tc>
        <w:tc>
          <w:tcPr>
            <w:tcW w:w="4112" w:type="dxa"/>
          </w:tcPr>
          <w:p w14:paraId="453C88B1" w14:textId="26588CBC" w:rsidR="00E0109A" w:rsidRPr="005B24A9" w:rsidRDefault="00E0109A" w:rsidP="00E0109A">
            <w:pPr>
              <w:pStyle w:val="BodyTextIndent2"/>
              <w:widowControl w:val="0"/>
              <w:spacing w:after="120" w:line="240" w:lineRule="auto"/>
              <w:ind w:firstLine="0"/>
              <w:rPr>
                <w:rFonts w:ascii="GHEA Grapalat" w:hAnsi="GHEA Grapalat"/>
                <w:color w:val="000000" w:themeColor="text1"/>
                <w:sz w:val="24"/>
                <w:szCs w:val="24"/>
              </w:rPr>
            </w:pPr>
            <w:r w:rsidRPr="00DB01EC">
              <w:rPr>
                <w:rFonts w:ascii="GHEA Grapalat" w:hAnsi="GHEA Grapalat"/>
                <w:sz w:val="18"/>
                <w:szCs w:val="18"/>
                <w:lang w:val="hy-AM"/>
              </w:rPr>
              <w:t>Санитарная</w:t>
            </w:r>
            <w:r w:rsidRPr="00F11FCC">
              <w:rPr>
                <w:rFonts w:ascii="GHEA Grapalat" w:hAnsi="GHEA Grapalat"/>
                <w:sz w:val="18"/>
                <w:szCs w:val="18"/>
              </w:rPr>
              <w:t xml:space="preserve"> </w:t>
            </w:r>
            <w:r w:rsidRPr="00DB01EC">
              <w:rPr>
                <w:rFonts w:ascii="GHEA Grapalat" w:hAnsi="GHEA Grapalat"/>
                <w:sz w:val="18"/>
                <w:szCs w:val="18"/>
                <w:lang w:val="hy-AM"/>
              </w:rPr>
              <w:t>очистка общественных туалетов</w:t>
            </w:r>
            <w:r w:rsidRPr="00225960">
              <w:rPr>
                <w:rFonts w:ascii="GHEA Grapalat" w:hAnsi="GHEA Grapalat"/>
                <w:sz w:val="16"/>
                <w:szCs w:val="16"/>
              </w:rPr>
              <w:t xml:space="preserve"> Парк</w:t>
            </w:r>
            <w:r>
              <w:rPr>
                <w:rFonts w:ascii="GHEA Grapalat" w:hAnsi="GHEA Grapalat"/>
                <w:sz w:val="16"/>
                <w:szCs w:val="16"/>
              </w:rPr>
              <w:t>а</w:t>
            </w:r>
            <w:r w:rsidRPr="00225960">
              <w:rPr>
                <w:rFonts w:ascii="GHEA Grapalat" w:hAnsi="GHEA Grapalat"/>
                <w:sz w:val="16"/>
                <w:szCs w:val="16"/>
              </w:rPr>
              <w:t xml:space="preserve"> рядом с телестанцией Шогакат</w:t>
            </w:r>
          </w:p>
        </w:tc>
      </w:tr>
      <w:tr w:rsidR="00E0109A" w:rsidRPr="00003FAD" w14:paraId="6DBEB65D" w14:textId="77777777" w:rsidTr="00E0109A">
        <w:trPr>
          <w:jc w:val="center"/>
        </w:trPr>
        <w:tc>
          <w:tcPr>
            <w:tcW w:w="2422" w:type="dxa"/>
          </w:tcPr>
          <w:p w14:paraId="0FB0042C" w14:textId="556FCD4F" w:rsidR="00E0109A" w:rsidRPr="00E0109A" w:rsidRDefault="00E0109A" w:rsidP="00E0109A">
            <w:pPr>
              <w:pStyle w:val="BodyTextIndent2"/>
              <w:spacing w:line="240" w:lineRule="auto"/>
              <w:ind w:firstLine="0"/>
              <w:jc w:val="center"/>
              <w:rPr>
                <w:rFonts w:ascii="Helvetica" w:hAnsi="Helvetica" w:cs="Helvetica"/>
                <w:b/>
                <w:bCs/>
                <w:shd w:val="clear" w:color="auto" w:fill="FFFFFF"/>
                <w:lang w:val="en-US"/>
              </w:rPr>
            </w:pPr>
            <w:r>
              <w:rPr>
                <w:rFonts w:ascii="Helvetica" w:hAnsi="Helvetica" w:cs="Helvetica"/>
                <w:b/>
                <w:bCs/>
                <w:shd w:val="clear" w:color="auto" w:fill="FFFFFF"/>
                <w:lang w:val="en-US"/>
              </w:rPr>
              <w:t>3</w:t>
            </w:r>
          </w:p>
        </w:tc>
        <w:tc>
          <w:tcPr>
            <w:tcW w:w="2700" w:type="dxa"/>
          </w:tcPr>
          <w:p w14:paraId="6E9CC24E" w14:textId="251AD89F" w:rsidR="00E0109A" w:rsidRDefault="00E0109A" w:rsidP="00E0109A">
            <w:pPr>
              <w:jc w:val="center"/>
              <w:rPr>
                <w:rFonts w:ascii="GHEA Grapalat" w:hAnsi="GHEA Grapalat"/>
                <w:sz w:val="16"/>
                <w:szCs w:val="16"/>
              </w:rPr>
            </w:pPr>
            <w:r w:rsidRPr="00B619A0">
              <w:rPr>
                <w:rFonts w:ascii="GHEA Grapalat" w:hAnsi="GHEA Grapalat"/>
                <w:sz w:val="16"/>
                <w:szCs w:val="16"/>
                <w:lang w:val="en-US"/>
              </w:rPr>
              <w:t>3000000</w:t>
            </w:r>
          </w:p>
        </w:tc>
        <w:tc>
          <w:tcPr>
            <w:tcW w:w="4112" w:type="dxa"/>
          </w:tcPr>
          <w:p w14:paraId="0ED71EA1" w14:textId="71092CA7" w:rsidR="00E0109A" w:rsidRPr="005B24A9" w:rsidRDefault="00E0109A" w:rsidP="00E0109A">
            <w:pPr>
              <w:pStyle w:val="BodyTextIndent2"/>
              <w:widowControl w:val="0"/>
              <w:spacing w:after="120" w:line="240" w:lineRule="auto"/>
              <w:ind w:firstLine="0"/>
              <w:rPr>
                <w:rFonts w:ascii="GHEA Grapalat" w:hAnsi="GHEA Grapalat"/>
                <w:color w:val="000000" w:themeColor="text1"/>
                <w:sz w:val="24"/>
                <w:szCs w:val="24"/>
              </w:rPr>
            </w:pPr>
            <w:r w:rsidRPr="00DB01EC">
              <w:rPr>
                <w:rFonts w:ascii="GHEA Grapalat" w:hAnsi="GHEA Grapalat"/>
                <w:sz w:val="18"/>
                <w:szCs w:val="18"/>
                <w:lang w:val="hy-AM"/>
              </w:rPr>
              <w:t>Санитарная</w:t>
            </w:r>
            <w:r w:rsidRPr="00F11FCC">
              <w:rPr>
                <w:rFonts w:ascii="GHEA Grapalat" w:hAnsi="GHEA Grapalat"/>
                <w:sz w:val="18"/>
                <w:szCs w:val="18"/>
              </w:rPr>
              <w:t xml:space="preserve"> </w:t>
            </w:r>
            <w:r w:rsidRPr="00DB01EC">
              <w:rPr>
                <w:rFonts w:ascii="GHEA Grapalat" w:hAnsi="GHEA Grapalat"/>
                <w:sz w:val="18"/>
                <w:szCs w:val="18"/>
                <w:lang w:val="hy-AM"/>
              </w:rPr>
              <w:t>очистка общественных туалетов</w:t>
            </w:r>
            <w:r>
              <w:rPr>
                <w:rFonts w:ascii="GHEA Grapalat" w:hAnsi="GHEA Grapalat"/>
                <w:sz w:val="18"/>
                <w:szCs w:val="18"/>
              </w:rPr>
              <w:t xml:space="preserve"> в </w:t>
            </w:r>
            <w:r>
              <w:rPr>
                <w:rFonts w:ascii="GHEA Grapalat" w:hAnsi="GHEA Grapalat"/>
                <w:sz w:val="16"/>
                <w:szCs w:val="16"/>
                <w:lang w:val="hy-AM"/>
              </w:rPr>
              <w:t>Прибрежно</w:t>
            </w:r>
            <w:r>
              <w:rPr>
                <w:rFonts w:ascii="GHEA Grapalat" w:hAnsi="GHEA Grapalat"/>
                <w:sz w:val="16"/>
                <w:szCs w:val="16"/>
              </w:rPr>
              <w:t xml:space="preserve">й </w:t>
            </w:r>
            <w:r>
              <w:rPr>
                <w:rFonts w:ascii="GHEA Grapalat" w:hAnsi="GHEA Grapalat"/>
                <w:sz w:val="16"/>
                <w:szCs w:val="16"/>
                <w:lang w:val="hy-AM"/>
              </w:rPr>
              <w:t>зоне</w:t>
            </w:r>
            <w:r w:rsidRPr="00225960">
              <w:rPr>
                <w:rFonts w:ascii="GHEA Grapalat" w:hAnsi="GHEA Grapalat"/>
                <w:sz w:val="16"/>
                <w:szCs w:val="16"/>
                <w:lang w:val="hy-AM"/>
              </w:rPr>
              <w:t xml:space="preserve"> Ереванского озера</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1"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lastRenderedPageBreak/>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2"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pPr>
        <w:pStyle w:val="ListParagraph"/>
        <w:widowControl w:val="0"/>
        <w:numPr>
          <w:ilvl w:val="0"/>
          <w:numId w:val="8"/>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pPr>
        <w:pStyle w:val="ListParagraph"/>
        <w:widowControl w:val="0"/>
        <w:numPr>
          <w:ilvl w:val="0"/>
          <w:numId w:val="8"/>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B741F9">
        <w:rPr>
          <w:rFonts w:ascii="GHEA Grapalat" w:hAnsi="GHEA Grapalat"/>
        </w:rPr>
        <w:lastRenderedPageBreak/>
        <w:t>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3"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4" w:name="_Hlk187925270"/>
      <w:r w:rsidRPr="00B741F9">
        <w:rPr>
          <w:rFonts w:ascii="GHEA Grapalat" w:hAnsi="GHEA Grapalat"/>
        </w:rPr>
        <w:lastRenderedPageBreak/>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4"/>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003FAD">
        <w:rPr>
          <w:rFonts w:ascii="GHEA Grapalat" w:hAnsi="GHEA Grapalat"/>
          <w:color w:val="000000" w:themeColor="text1"/>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2B3006E9"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A40A0A">
        <w:rPr>
          <w:rFonts w:ascii="GHEA Grapalat" w:hAnsi="GHEA Grapalat"/>
          <w:b/>
          <w:color w:val="FF0000"/>
          <w:sz w:val="24"/>
          <w:szCs w:val="24"/>
          <w:lang w:val="hy-AM"/>
        </w:rPr>
        <w:t>1</w:t>
      </w:r>
      <w:r w:rsidR="00E0109A" w:rsidRPr="00E0109A">
        <w:rPr>
          <w:rFonts w:ascii="GHEA Grapalat" w:hAnsi="GHEA Grapalat"/>
          <w:b/>
          <w:color w:val="FF0000"/>
          <w:sz w:val="24"/>
          <w:szCs w:val="24"/>
        </w:rPr>
        <w:t>9</w:t>
      </w:r>
      <w:r w:rsidR="00EB7822">
        <w:rPr>
          <w:rFonts w:ascii="GHEA Grapalat" w:hAnsi="GHEA Grapalat"/>
          <w:b/>
          <w:color w:val="FF0000"/>
          <w:sz w:val="24"/>
          <w:szCs w:val="24"/>
        </w:rPr>
        <w:t>.1</w:t>
      </w:r>
      <w:r w:rsidR="00A40A0A">
        <w:rPr>
          <w:rFonts w:ascii="GHEA Grapalat" w:hAnsi="GHEA Grapalat"/>
          <w:b/>
          <w:color w:val="FF0000"/>
          <w:sz w:val="24"/>
          <w:szCs w:val="24"/>
          <w:lang w:val="hy-AM"/>
        </w:rPr>
        <w:t>2</w:t>
      </w:r>
      <w:r w:rsidR="00EB7822">
        <w:rPr>
          <w:rFonts w:ascii="GHEA Grapalat" w:hAnsi="GHEA Grapalat"/>
          <w:b/>
          <w:color w:val="FF0000"/>
          <w:sz w:val="24"/>
          <w:szCs w:val="24"/>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5"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w:t>
      </w:r>
      <w:r w:rsidR="00716B81" w:rsidRPr="00003FAD">
        <w:rPr>
          <w:rFonts w:ascii="GHEA Grapalat" w:hAnsi="GHEA Grapalat"/>
          <w:color w:val="000000" w:themeColor="text1"/>
          <w:sz w:val="24"/>
          <w:szCs w:val="24"/>
        </w:rPr>
        <w:lastRenderedPageBreak/>
        <w:t xml:space="preserve">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Согласно статье 31 Закона заявка действительна до заключения </w:t>
      </w:r>
      <w:r w:rsidRPr="00003FAD">
        <w:rPr>
          <w:rFonts w:ascii="GHEA Grapalat" w:hAnsi="GHEA Grapalat"/>
          <w:i w:val="0"/>
          <w:color w:val="000000" w:themeColor="text1"/>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69E24EA6"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A40A0A">
        <w:rPr>
          <w:rFonts w:ascii="GHEA Grapalat" w:hAnsi="GHEA Grapalat"/>
          <w:b/>
          <w:color w:val="FF0000"/>
          <w:sz w:val="24"/>
          <w:szCs w:val="24"/>
          <w:lang w:val="hy-AM"/>
        </w:rPr>
        <w:t>1</w:t>
      </w:r>
      <w:r w:rsidR="00E0109A" w:rsidRPr="00E0109A">
        <w:rPr>
          <w:rFonts w:ascii="GHEA Grapalat" w:hAnsi="GHEA Grapalat"/>
          <w:b/>
          <w:color w:val="FF0000"/>
          <w:sz w:val="24"/>
          <w:szCs w:val="24"/>
        </w:rPr>
        <w:t>9</w:t>
      </w:r>
      <w:r w:rsidR="00EB7822">
        <w:rPr>
          <w:rFonts w:ascii="GHEA Grapalat" w:hAnsi="GHEA Grapalat"/>
          <w:b/>
          <w:color w:val="FF0000"/>
          <w:sz w:val="24"/>
          <w:szCs w:val="24"/>
        </w:rPr>
        <w:t>.1</w:t>
      </w:r>
      <w:r w:rsidR="00A40A0A">
        <w:rPr>
          <w:rFonts w:ascii="GHEA Grapalat" w:hAnsi="GHEA Grapalat"/>
          <w:b/>
          <w:color w:val="FF0000"/>
          <w:sz w:val="24"/>
          <w:szCs w:val="24"/>
          <w:lang w:val="hy-AM"/>
        </w:rPr>
        <w:t>2</w:t>
      </w:r>
      <w:r w:rsidR="00EB7822">
        <w:rPr>
          <w:rFonts w:ascii="GHEA Grapalat" w:hAnsi="GHEA Grapalat"/>
          <w:b/>
          <w:color w:val="FF0000"/>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xml:space="preserve">, за исключением случая, установленного </w:t>
      </w:r>
      <w:r w:rsidR="00550A62" w:rsidRPr="00003FAD">
        <w:rPr>
          <w:rFonts w:ascii="GHEA Grapalat" w:hAnsi="GHEA Grapalat"/>
          <w:color w:val="000000" w:themeColor="text1"/>
        </w:rPr>
        <w:lastRenderedPageBreak/>
        <w:t>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6"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 xml:space="preserve">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w:t>
      </w:r>
      <w:r w:rsidRPr="00B741F9">
        <w:rPr>
          <w:rFonts w:ascii="GHEA Grapalat" w:hAnsi="GHEA Grapalat"/>
          <w:sz w:val="24"/>
          <w:szCs w:val="24"/>
        </w:rPr>
        <w:lastRenderedPageBreak/>
        <w:t>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w:t>
      </w:r>
      <w:r w:rsidRPr="00B741F9">
        <w:rPr>
          <w:rFonts w:ascii="GHEA Grapalat" w:hAnsi="GHEA Grapalat"/>
        </w:rPr>
        <w:lastRenderedPageBreak/>
        <w:t>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pPr>
        <w:pStyle w:val="ListParagraph"/>
        <w:widowControl w:val="0"/>
        <w:numPr>
          <w:ilvl w:val="0"/>
          <w:numId w:val="8"/>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pPr>
        <w:pStyle w:val="ListParagraph"/>
        <w:widowControl w:val="0"/>
        <w:numPr>
          <w:ilvl w:val="0"/>
          <w:numId w:val="8"/>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w:t>
      </w:r>
      <w:r w:rsidRPr="00B741F9">
        <w:rPr>
          <w:rFonts w:ascii="GHEA Grapalat" w:hAnsi="GHEA Grapalat"/>
          <w:sz w:val="24"/>
          <w:szCs w:val="24"/>
        </w:rPr>
        <w:lastRenderedPageBreak/>
        <w:t>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7"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pPr>
        <w:pStyle w:val="BodyTextIndent2"/>
        <w:widowControl w:val="0"/>
        <w:numPr>
          <w:ilvl w:val="0"/>
          <w:numId w:val="7"/>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pPr>
        <w:pStyle w:val="norm"/>
        <w:widowControl w:val="0"/>
        <w:numPr>
          <w:ilvl w:val="0"/>
          <w:numId w:val="7"/>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003FAD">
        <w:rPr>
          <w:rFonts w:ascii="GHEA Grapalat" w:hAnsi="GHEA Grapalat"/>
          <w:color w:val="000000" w:themeColor="text1"/>
        </w:rPr>
        <w:lastRenderedPageBreak/>
        <w:t>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 xml:space="preserve">На основании требования о предоставлении обеспечений </w:t>
      </w:r>
      <w:r w:rsidR="004C0E39" w:rsidRPr="00003FAD">
        <w:rPr>
          <w:rFonts w:ascii="GHEA Grapalat" w:hAnsi="GHEA Grapalat"/>
          <w:color w:val="000000" w:themeColor="text1"/>
        </w:rPr>
        <w:lastRenderedPageBreak/>
        <w:t>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8"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 xml:space="preserve">в </w:t>
      </w:r>
      <w:r w:rsidR="00012240" w:rsidRPr="00003FAD">
        <w:rPr>
          <w:rFonts w:ascii="GHEA Grapalat" w:hAnsi="GHEA Grapalat"/>
          <w:i/>
          <w:color w:val="000000" w:themeColor="text1"/>
        </w:rPr>
        <w:lastRenderedPageBreak/>
        <w:t>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9"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w:t>
      </w:r>
      <w:r w:rsidRPr="00003FAD">
        <w:rPr>
          <w:rFonts w:ascii="GHEA Grapalat" w:hAnsi="GHEA Grapalat"/>
          <w:color w:val="000000" w:themeColor="text1"/>
        </w:rPr>
        <w:lastRenderedPageBreak/>
        <w:t xml:space="preserve">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10"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1"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2"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3"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0B5D26F8"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E0109A">
        <w:rPr>
          <w:rFonts w:ascii="GHEA Grapalat" w:hAnsi="GHEA Grapalat"/>
          <w:b/>
          <w:color w:val="000000" w:themeColor="text1"/>
          <w:sz w:val="22"/>
          <w:szCs w:val="22"/>
          <w:lang w:val="hy-AM"/>
        </w:rPr>
        <w:t>ԵՔ-ԳՀԾՁԲ-26/20</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705E1944"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E0109A">
        <w:rPr>
          <w:rFonts w:ascii="GHEA Grapalat" w:hAnsi="GHEA Grapalat"/>
          <w:b/>
          <w:color w:val="000000" w:themeColor="text1"/>
          <w:sz w:val="22"/>
          <w:szCs w:val="22"/>
          <w:lang w:val="hy-AM"/>
        </w:rPr>
        <w:t>ԵՔ-ԳՀԾՁԲ-26/20</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3B43DBED"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E0109A">
        <w:rPr>
          <w:rFonts w:ascii="GHEA Grapalat" w:hAnsi="GHEA Grapalat"/>
          <w:b/>
          <w:color w:val="000000" w:themeColor="text1"/>
          <w:sz w:val="22"/>
          <w:szCs w:val="22"/>
          <w:lang w:val="hy-AM"/>
        </w:rPr>
        <w:t>ԵՔ-ԳՀԾՁԲ-26/20</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2D7E3C45"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E0109A">
        <w:rPr>
          <w:rFonts w:ascii="GHEA Grapalat" w:hAnsi="GHEA Grapalat"/>
          <w:b/>
          <w:color w:val="000000" w:themeColor="text1"/>
          <w:sz w:val="22"/>
          <w:szCs w:val="22"/>
          <w:lang w:val="hy-AM"/>
        </w:rPr>
        <w:t>ԵՔ-ԳՀԾՁԲ-26/20</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4"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pPr>
        <w:pStyle w:val="ListParagraph"/>
        <w:widowControl w:val="0"/>
        <w:numPr>
          <w:ilvl w:val="0"/>
          <w:numId w:val="9"/>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0EE0A797"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E0109A">
        <w:rPr>
          <w:rFonts w:ascii="GHEA Grapalat" w:hAnsi="GHEA Grapalat"/>
          <w:b/>
          <w:color w:val="000000" w:themeColor="text1"/>
          <w:sz w:val="22"/>
          <w:szCs w:val="22"/>
          <w:lang w:val="hy-AM"/>
        </w:rPr>
        <w:t>ԵՔ-ԳՀԾՁԲ-26/20</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5"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pPr>
              <w:numPr>
                <w:ilvl w:val="2"/>
                <w:numId w:val="1"/>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pPr>
              <w:numPr>
                <w:ilvl w:val="2"/>
                <w:numId w:val="1"/>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pPr>
        <w:pStyle w:val="ListParagraph"/>
        <w:numPr>
          <w:ilvl w:val="0"/>
          <w:numId w:val="1"/>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6"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pPr>
        <w:pStyle w:val="ListParagraph"/>
        <w:numPr>
          <w:ilvl w:val="0"/>
          <w:numId w:val="3"/>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pPr>
        <w:pStyle w:val="ListParagraph"/>
        <w:numPr>
          <w:ilvl w:val="0"/>
          <w:numId w:val="3"/>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pPr>
        <w:pStyle w:val="ListParagraph"/>
        <w:numPr>
          <w:ilvl w:val="0"/>
          <w:numId w:val="3"/>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pPr>
        <w:pStyle w:val="ListParagraph"/>
        <w:numPr>
          <w:ilvl w:val="0"/>
          <w:numId w:val="2"/>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pPr>
        <w:pStyle w:val="ListParagraph"/>
        <w:numPr>
          <w:ilvl w:val="0"/>
          <w:numId w:val="5"/>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pPr>
        <w:pStyle w:val="ListParagraph"/>
        <w:numPr>
          <w:ilvl w:val="0"/>
          <w:numId w:val="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5982412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E0109A">
        <w:rPr>
          <w:rFonts w:ascii="GHEA Grapalat" w:hAnsi="GHEA Grapalat"/>
          <w:b/>
          <w:color w:val="000000" w:themeColor="text1"/>
          <w:lang w:val="hy-AM"/>
        </w:rPr>
        <w:t>ԵՔ-ԳՀԾՁԲ-26/20</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01446A04"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E0109A">
        <w:rPr>
          <w:rFonts w:ascii="GHEA Grapalat" w:hAnsi="GHEA Grapalat"/>
          <w:b/>
          <w:color w:val="000000" w:themeColor="text1"/>
          <w:lang w:val="hy-AM"/>
        </w:rPr>
        <w:t>ԵՔ-ԳՀԾՁԲ-26/20</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E0109A"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E0109A" w:rsidRPr="00187843" w:rsidRDefault="00E0109A" w:rsidP="00E0109A">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E0109A" w:rsidRPr="00187843" w:rsidRDefault="00E0109A" w:rsidP="00E0109A">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69E52C4C" w:rsidR="00E0109A" w:rsidRPr="009A3A1B" w:rsidRDefault="00E0109A" w:rsidP="00E0109A">
            <w:pPr>
              <w:widowControl w:val="0"/>
              <w:rPr>
                <w:rFonts w:ascii="GHEA Grapalat" w:hAnsi="GHEA Grapalat"/>
                <w:color w:val="000000" w:themeColor="text1"/>
                <w:sz w:val="16"/>
                <w:szCs w:val="16"/>
              </w:rPr>
            </w:pPr>
            <w:r w:rsidRPr="00DB01EC">
              <w:rPr>
                <w:rFonts w:ascii="GHEA Grapalat" w:hAnsi="GHEA Grapalat"/>
                <w:sz w:val="18"/>
                <w:szCs w:val="18"/>
                <w:lang w:val="hy-AM"/>
              </w:rPr>
              <w:t>Санитарная</w:t>
            </w:r>
            <w:r w:rsidRPr="00131F66">
              <w:rPr>
                <w:rFonts w:ascii="GHEA Grapalat" w:hAnsi="GHEA Grapalat"/>
                <w:sz w:val="18"/>
                <w:szCs w:val="18"/>
              </w:rPr>
              <w:t xml:space="preserve"> </w:t>
            </w:r>
            <w:r w:rsidRPr="00DB01EC">
              <w:rPr>
                <w:rFonts w:ascii="GHEA Grapalat" w:hAnsi="GHEA Grapalat"/>
                <w:sz w:val="18"/>
                <w:szCs w:val="18"/>
                <w:lang w:val="hy-AM"/>
              </w:rPr>
              <w:t>очистка общественных туалетов</w:t>
            </w:r>
            <w:r>
              <w:rPr>
                <w:rFonts w:ascii="GHEA Grapalat" w:hAnsi="GHEA Grapalat"/>
                <w:sz w:val="18"/>
                <w:szCs w:val="18"/>
                <w:lang w:val="hy-AM"/>
              </w:rPr>
              <w:t xml:space="preserve"> </w:t>
            </w:r>
            <w:r w:rsidRPr="00225960">
              <w:rPr>
                <w:rFonts w:ascii="GHEA Grapalat" w:hAnsi="GHEA Grapalat"/>
                <w:sz w:val="16"/>
                <w:szCs w:val="16"/>
              </w:rPr>
              <w:t>Парк</w:t>
            </w:r>
            <w:r>
              <w:rPr>
                <w:rFonts w:ascii="GHEA Grapalat" w:hAnsi="GHEA Grapalat"/>
                <w:sz w:val="16"/>
                <w:szCs w:val="16"/>
              </w:rPr>
              <w:t>а</w:t>
            </w:r>
            <w:r w:rsidRPr="00225960">
              <w:rPr>
                <w:rFonts w:ascii="GHEA Grapalat" w:hAnsi="GHEA Grapalat"/>
                <w:sz w:val="16"/>
                <w:szCs w:val="16"/>
              </w:rPr>
              <w:t xml:space="preserve"> Комитаса</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E0109A" w:rsidRPr="00003FAD" w:rsidRDefault="00E0109A" w:rsidP="00E0109A">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E0109A" w:rsidRPr="00003FAD" w:rsidRDefault="00E0109A" w:rsidP="00E0109A">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E0109A" w:rsidRPr="00003FAD" w:rsidRDefault="00E0109A" w:rsidP="00E0109A">
            <w:pPr>
              <w:widowControl w:val="0"/>
              <w:jc w:val="center"/>
              <w:rPr>
                <w:rFonts w:ascii="GHEA Grapalat" w:hAnsi="GHEA Grapalat"/>
                <w:color w:val="000000" w:themeColor="text1"/>
                <w:sz w:val="20"/>
                <w:szCs w:val="20"/>
              </w:rPr>
            </w:pPr>
          </w:p>
        </w:tc>
      </w:tr>
      <w:tr w:rsidR="00E0109A" w:rsidRPr="00003FAD" w14:paraId="0757F023"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556A094E" w14:textId="53A435AC" w:rsidR="00E0109A" w:rsidRPr="00187843" w:rsidRDefault="00E0109A" w:rsidP="00E0109A">
            <w:pPr>
              <w:jc w:val="center"/>
              <w:rPr>
                <w:rFonts w:ascii="GHEA Grapalat" w:hAnsi="GHEA Grapalat" w:cs="Arial"/>
                <w:b/>
                <w:bCs/>
                <w:sz w:val="16"/>
                <w:szCs w:val="16"/>
                <w:lang w:val="en-US"/>
              </w:rPr>
            </w:pPr>
            <w:r>
              <w:rPr>
                <w:rFonts w:ascii="GHEA Grapalat" w:hAnsi="GHEA Grapalat" w:cs="Arial"/>
                <w:b/>
                <w:bCs/>
                <w:sz w:val="16"/>
                <w:szCs w:val="16"/>
                <w:lang w:val="en-US"/>
              </w:rPr>
              <w:t>2</w:t>
            </w:r>
          </w:p>
        </w:tc>
        <w:tc>
          <w:tcPr>
            <w:tcW w:w="2218" w:type="dxa"/>
            <w:tcBorders>
              <w:top w:val="single" w:sz="4" w:space="0" w:color="auto"/>
              <w:left w:val="single" w:sz="4" w:space="0" w:color="auto"/>
              <w:bottom w:val="single" w:sz="4" w:space="0" w:color="auto"/>
              <w:right w:val="single" w:sz="4" w:space="0" w:color="auto"/>
            </w:tcBorders>
          </w:tcPr>
          <w:p w14:paraId="5FF3E5A7" w14:textId="17E15819" w:rsidR="00E0109A" w:rsidRPr="00AB0BFB" w:rsidRDefault="00E0109A" w:rsidP="00E0109A">
            <w:pPr>
              <w:widowControl w:val="0"/>
              <w:rPr>
                <w:rFonts w:ascii="GHEA Grapalat" w:hAnsi="GHEA Grapalat"/>
                <w:b/>
                <w:color w:val="000000" w:themeColor="text1"/>
                <w:spacing w:val="6"/>
                <w:sz w:val="22"/>
                <w:szCs w:val="22"/>
              </w:rPr>
            </w:pPr>
            <w:r w:rsidRPr="00DB01EC">
              <w:rPr>
                <w:rFonts w:ascii="GHEA Grapalat" w:hAnsi="GHEA Grapalat"/>
                <w:sz w:val="18"/>
                <w:szCs w:val="18"/>
                <w:lang w:val="hy-AM"/>
              </w:rPr>
              <w:t>Санитарная</w:t>
            </w:r>
            <w:r w:rsidRPr="00F11FCC">
              <w:rPr>
                <w:rFonts w:ascii="GHEA Grapalat" w:hAnsi="GHEA Grapalat"/>
                <w:sz w:val="18"/>
                <w:szCs w:val="18"/>
              </w:rPr>
              <w:t xml:space="preserve"> </w:t>
            </w:r>
            <w:r w:rsidRPr="00DB01EC">
              <w:rPr>
                <w:rFonts w:ascii="GHEA Grapalat" w:hAnsi="GHEA Grapalat"/>
                <w:sz w:val="18"/>
                <w:szCs w:val="18"/>
                <w:lang w:val="hy-AM"/>
              </w:rPr>
              <w:t>очистка общественных туалетов</w:t>
            </w:r>
            <w:r w:rsidRPr="00225960">
              <w:rPr>
                <w:rFonts w:ascii="GHEA Grapalat" w:hAnsi="GHEA Grapalat"/>
                <w:sz w:val="16"/>
                <w:szCs w:val="16"/>
              </w:rPr>
              <w:t xml:space="preserve"> Парк</w:t>
            </w:r>
            <w:r>
              <w:rPr>
                <w:rFonts w:ascii="GHEA Grapalat" w:hAnsi="GHEA Grapalat"/>
                <w:sz w:val="16"/>
                <w:szCs w:val="16"/>
              </w:rPr>
              <w:t>а</w:t>
            </w:r>
            <w:r w:rsidRPr="00225960">
              <w:rPr>
                <w:rFonts w:ascii="GHEA Grapalat" w:hAnsi="GHEA Grapalat"/>
                <w:sz w:val="16"/>
                <w:szCs w:val="16"/>
              </w:rPr>
              <w:t xml:space="preserve"> рядом с телестанцией Шогакат</w:t>
            </w:r>
          </w:p>
        </w:tc>
        <w:tc>
          <w:tcPr>
            <w:tcW w:w="1701" w:type="dxa"/>
            <w:tcBorders>
              <w:top w:val="single" w:sz="4" w:space="0" w:color="auto"/>
              <w:left w:val="single" w:sz="4" w:space="0" w:color="auto"/>
              <w:bottom w:val="single" w:sz="4" w:space="0" w:color="auto"/>
              <w:right w:val="single" w:sz="4" w:space="0" w:color="auto"/>
            </w:tcBorders>
          </w:tcPr>
          <w:p w14:paraId="2ABE1C39" w14:textId="77777777" w:rsidR="00E0109A" w:rsidRPr="00003FAD" w:rsidRDefault="00E0109A" w:rsidP="00E0109A">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D8767" w14:textId="77777777" w:rsidR="00E0109A" w:rsidRPr="00003FAD" w:rsidRDefault="00E0109A" w:rsidP="00E0109A">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6B506C4F" w14:textId="77777777" w:rsidR="00E0109A" w:rsidRPr="00003FAD" w:rsidRDefault="00E0109A" w:rsidP="00E0109A">
            <w:pPr>
              <w:widowControl w:val="0"/>
              <w:jc w:val="center"/>
              <w:rPr>
                <w:rFonts w:ascii="GHEA Grapalat" w:hAnsi="GHEA Grapalat"/>
                <w:color w:val="000000" w:themeColor="text1"/>
                <w:sz w:val="20"/>
                <w:szCs w:val="20"/>
              </w:rPr>
            </w:pPr>
          </w:p>
        </w:tc>
      </w:tr>
      <w:tr w:rsidR="00E0109A" w:rsidRPr="00003FAD" w14:paraId="36FEBAF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0CF140D" w14:textId="5DABE1D9" w:rsidR="00E0109A" w:rsidRPr="00187843" w:rsidRDefault="00E0109A" w:rsidP="00E0109A">
            <w:pPr>
              <w:jc w:val="center"/>
              <w:rPr>
                <w:rFonts w:ascii="GHEA Grapalat" w:hAnsi="GHEA Grapalat" w:cs="Arial"/>
                <w:b/>
                <w:bCs/>
                <w:sz w:val="16"/>
                <w:szCs w:val="16"/>
                <w:lang w:val="en-US"/>
              </w:rPr>
            </w:pPr>
            <w:r>
              <w:rPr>
                <w:rFonts w:ascii="GHEA Grapalat" w:hAnsi="GHEA Grapalat" w:cs="Arial"/>
                <w:b/>
                <w:bCs/>
                <w:sz w:val="16"/>
                <w:szCs w:val="16"/>
                <w:lang w:val="en-US"/>
              </w:rPr>
              <w:t>3</w:t>
            </w:r>
          </w:p>
        </w:tc>
        <w:tc>
          <w:tcPr>
            <w:tcW w:w="2218" w:type="dxa"/>
            <w:tcBorders>
              <w:top w:val="single" w:sz="4" w:space="0" w:color="auto"/>
              <w:left w:val="single" w:sz="4" w:space="0" w:color="auto"/>
              <w:bottom w:val="single" w:sz="4" w:space="0" w:color="auto"/>
              <w:right w:val="single" w:sz="4" w:space="0" w:color="auto"/>
            </w:tcBorders>
          </w:tcPr>
          <w:p w14:paraId="034111B1" w14:textId="3AFD6D8E" w:rsidR="00E0109A" w:rsidRPr="00AB0BFB" w:rsidRDefault="00E0109A" w:rsidP="00E0109A">
            <w:pPr>
              <w:widowControl w:val="0"/>
              <w:rPr>
                <w:rFonts w:ascii="GHEA Grapalat" w:hAnsi="GHEA Grapalat"/>
                <w:b/>
                <w:color w:val="000000" w:themeColor="text1"/>
                <w:spacing w:val="6"/>
                <w:sz w:val="22"/>
                <w:szCs w:val="22"/>
              </w:rPr>
            </w:pPr>
            <w:r w:rsidRPr="00DB01EC">
              <w:rPr>
                <w:rFonts w:ascii="GHEA Grapalat" w:hAnsi="GHEA Grapalat"/>
                <w:sz w:val="18"/>
                <w:szCs w:val="18"/>
                <w:lang w:val="hy-AM"/>
              </w:rPr>
              <w:t>Санитарная</w:t>
            </w:r>
            <w:r w:rsidRPr="00F11FCC">
              <w:rPr>
                <w:rFonts w:ascii="GHEA Grapalat" w:hAnsi="GHEA Grapalat"/>
                <w:sz w:val="18"/>
                <w:szCs w:val="18"/>
              </w:rPr>
              <w:t xml:space="preserve"> </w:t>
            </w:r>
            <w:r w:rsidRPr="00DB01EC">
              <w:rPr>
                <w:rFonts w:ascii="GHEA Grapalat" w:hAnsi="GHEA Grapalat"/>
                <w:sz w:val="18"/>
                <w:szCs w:val="18"/>
                <w:lang w:val="hy-AM"/>
              </w:rPr>
              <w:t>очистка общественных туалетов</w:t>
            </w:r>
            <w:r>
              <w:rPr>
                <w:rFonts w:ascii="GHEA Grapalat" w:hAnsi="GHEA Grapalat"/>
                <w:sz w:val="18"/>
                <w:szCs w:val="18"/>
              </w:rPr>
              <w:t xml:space="preserve"> в </w:t>
            </w:r>
            <w:r>
              <w:rPr>
                <w:rFonts w:ascii="GHEA Grapalat" w:hAnsi="GHEA Grapalat"/>
                <w:sz w:val="16"/>
                <w:szCs w:val="16"/>
                <w:lang w:val="hy-AM"/>
              </w:rPr>
              <w:t>Прибрежно</w:t>
            </w:r>
            <w:r>
              <w:rPr>
                <w:rFonts w:ascii="GHEA Grapalat" w:hAnsi="GHEA Grapalat"/>
                <w:sz w:val="16"/>
                <w:szCs w:val="16"/>
              </w:rPr>
              <w:t xml:space="preserve">й </w:t>
            </w:r>
            <w:r>
              <w:rPr>
                <w:rFonts w:ascii="GHEA Grapalat" w:hAnsi="GHEA Grapalat"/>
                <w:sz w:val="16"/>
                <w:szCs w:val="16"/>
                <w:lang w:val="hy-AM"/>
              </w:rPr>
              <w:t>зоне</w:t>
            </w:r>
            <w:r w:rsidRPr="00225960">
              <w:rPr>
                <w:rFonts w:ascii="GHEA Grapalat" w:hAnsi="GHEA Grapalat"/>
                <w:sz w:val="16"/>
                <w:szCs w:val="16"/>
                <w:lang w:val="hy-AM"/>
              </w:rPr>
              <w:t xml:space="preserve"> Ереванского озера</w:t>
            </w:r>
          </w:p>
        </w:tc>
        <w:tc>
          <w:tcPr>
            <w:tcW w:w="1701" w:type="dxa"/>
            <w:tcBorders>
              <w:top w:val="single" w:sz="4" w:space="0" w:color="auto"/>
              <w:left w:val="single" w:sz="4" w:space="0" w:color="auto"/>
              <w:bottom w:val="single" w:sz="4" w:space="0" w:color="auto"/>
              <w:right w:val="single" w:sz="4" w:space="0" w:color="auto"/>
            </w:tcBorders>
          </w:tcPr>
          <w:p w14:paraId="7250540B" w14:textId="77777777" w:rsidR="00E0109A" w:rsidRPr="00003FAD" w:rsidRDefault="00E0109A" w:rsidP="00E0109A">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B5124D" w14:textId="77777777" w:rsidR="00E0109A" w:rsidRPr="00003FAD" w:rsidRDefault="00E0109A" w:rsidP="00E0109A">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538BD888" w14:textId="77777777" w:rsidR="00E0109A" w:rsidRPr="00003FAD" w:rsidRDefault="00E0109A" w:rsidP="00E0109A">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7F23D3AF"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E0109A">
        <w:rPr>
          <w:rFonts w:ascii="GHEA Grapalat" w:hAnsi="GHEA Grapalat"/>
          <w:b/>
          <w:color w:val="000000" w:themeColor="text1"/>
          <w:lang w:val="hy-AM"/>
        </w:rPr>
        <w:t>ԵՔ-ԳՀԾՁԲ-26/20</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7B58402D"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E0109A">
        <w:rPr>
          <w:rFonts w:ascii="GHEA Grapalat" w:hAnsi="GHEA Grapalat"/>
          <w:b/>
          <w:color w:val="000000" w:themeColor="text1"/>
          <w:lang w:val="hy-AM"/>
        </w:rPr>
        <w:t>ԵՔ-ԳՀԾՁԲ-26/20</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003FAD">
        <w:rPr>
          <w:rFonts w:ascii="GHEA Grapalat" w:hAnsi="GHEA Grapalat"/>
          <w:color w:val="000000" w:themeColor="text1"/>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lastRenderedPageBreak/>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1D1AEF6C"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E0109A">
        <w:rPr>
          <w:rFonts w:ascii="GHEA Grapalat" w:hAnsi="GHEA Grapalat"/>
          <w:b/>
          <w:color w:val="000000" w:themeColor="text1"/>
          <w:lang w:val="hy-AM"/>
        </w:rPr>
        <w:t>ԵՔ-ԳՀԾՁԲ-26/20</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4B6BFD0E"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E0109A">
        <w:rPr>
          <w:rFonts w:ascii="GHEA Grapalat" w:hAnsi="GHEA Grapalat"/>
          <w:b/>
          <w:color w:val="000000" w:themeColor="text1"/>
          <w:sz w:val="22"/>
          <w:szCs w:val="22"/>
          <w:lang w:val="hy-AM"/>
        </w:rPr>
        <w:t>ԵՔ-ԳՀԾՁԲ-26/20</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5F2DA176"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E0109A">
        <w:rPr>
          <w:rFonts w:ascii="GHEA Grapalat" w:hAnsi="GHEA Grapalat"/>
          <w:b/>
          <w:color w:val="000000" w:themeColor="text1"/>
          <w:lang w:val="hy-AM"/>
        </w:rPr>
        <w:t>ԵՔ-ԳՀԾՁԲ-26/20</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0AEE3696"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E0109A">
        <w:rPr>
          <w:rFonts w:ascii="GHEA Grapalat" w:hAnsi="GHEA Grapalat"/>
          <w:b/>
          <w:color w:val="000000" w:themeColor="text1"/>
          <w:sz w:val="22"/>
          <w:szCs w:val="22"/>
          <w:lang w:val="hy-AM"/>
        </w:rPr>
        <w:t>ԵՔ-ԳՀԾՁԲ-26/20</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7"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8"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7B12C045"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AB0BFB" w:rsidRPr="00B453F7">
        <w:rPr>
          <w:b/>
        </w:rPr>
        <w:t>услуг</w:t>
      </w:r>
      <w:r w:rsidR="00AB0BFB">
        <w:rPr>
          <w:rFonts w:asciiTheme="minorHAnsi" w:hAnsiTheme="minorHAnsi"/>
          <w:b/>
        </w:rPr>
        <w:t>и</w:t>
      </w:r>
      <w:r w:rsidR="00AB0BFB" w:rsidRPr="00B453F7">
        <w:rPr>
          <w:b/>
          <w:lang w:val="hy-AM"/>
        </w:rPr>
        <w:t xml:space="preserve">  </w:t>
      </w:r>
      <w:r w:rsidR="00AB0BFB" w:rsidRPr="00B453F7">
        <w:rPr>
          <w:b/>
        </w:rPr>
        <w:t xml:space="preserve"> </w:t>
      </w:r>
      <w:r w:rsidR="00E0109A">
        <w:rPr>
          <w:b/>
        </w:rPr>
        <w:t>услуг по санитарной очистке общественных туалетов административного района Шенгавит</w:t>
      </w:r>
      <w:r w:rsidR="00AB0BFB" w:rsidRPr="00167CDF">
        <w:rPr>
          <w:b/>
        </w:rPr>
        <w:t xml:space="preserve"> </w:t>
      </w:r>
      <w:r w:rsidR="008178CA" w:rsidRPr="00167CDF">
        <w:rPr>
          <w:b/>
        </w:rPr>
        <w:t>(далее</w:t>
      </w:r>
      <w:r w:rsidR="008178CA" w:rsidRPr="00003FAD">
        <w:rPr>
          <w:rFonts w:ascii="GHEA Grapalat" w:hAnsi="GHEA Grapalat"/>
          <w:color w:val="000000" w:themeColor="text1"/>
        </w:rPr>
        <w:t xml:space="preserve">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w:t>
      </w:r>
      <w:r w:rsidRPr="00003FAD">
        <w:rPr>
          <w:rFonts w:ascii="GHEA Grapalat" w:hAnsi="GHEA Grapalat"/>
          <w:color w:val="000000" w:themeColor="text1"/>
        </w:rPr>
        <w:lastRenderedPageBreak/>
        <w:t>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3CED368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 xml:space="preserve">Если предоставленная услуга соответствует условиям договора, </w:t>
      </w:r>
      <w:r w:rsidRPr="00003FAD">
        <w:rPr>
          <w:rFonts w:ascii="GHEA Grapalat" w:hAnsi="GHEA Grapalat"/>
          <w:color w:val="000000" w:themeColor="text1"/>
        </w:rPr>
        <w:lastRenderedPageBreak/>
        <w:t>Заказчик в течение</w:t>
      </w:r>
      <w:r w:rsidR="00E0109A" w:rsidRPr="00E0109A">
        <w:rPr>
          <w:rFonts w:ascii="GHEA Grapalat" w:hAnsi="GHEA Grapalat"/>
          <w:color w:val="000000" w:themeColor="text1"/>
        </w:rPr>
        <w:t xml:space="preserve"> 10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 xml:space="preserve">в случае принятия в </w:t>
      </w:r>
      <w:r w:rsidR="007B4FB7" w:rsidRPr="00003FAD">
        <w:rPr>
          <w:rFonts w:ascii="GHEA Grapalat" w:hAnsi="GHEA Grapalat"/>
          <w:color w:val="000000" w:themeColor="text1"/>
        </w:rPr>
        <w:lastRenderedPageBreak/>
        <w:t>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151BE413"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E0109A" w:rsidRPr="00E0109A">
        <w:rPr>
          <w:rFonts w:ascii="GHEA Grapalat" w:hAnsi="GHEA Grapalat"/>
          <w:color w:val="000000" w:themeColor="text1"/>
        </w:rPr>
        <w:t>1</w:t>
      </w:r>
      <w:r w:rsidRPr="00003FAD">
        <w:rPr>
          <w:rFonts w:ascii="GHEA Grapalat" w:hAnsi="GHEA Grapalat"/>
          <w:color w:val="000000" w:themeColor="text1"/>
        </w:rPr>
        <w:t xml:space="preserve">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101F83D9"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E0109A" w:rsidRPr="00E0109A">
        <w:rPr>
          <w:rFonts w:ascii="GHEA Grapalat" w:hAnsi="GHEA Grapalat"/>
          <w:color w:val="000000" w:themeColor="text1"/>
        </w:rPr>
        <w:t>1</w:t>
      </w:r>
      <w:r w:rsidRPr="00003FAD">
        <w:rPr>
          <w:rFonts w:ascii="GHEA Grapalat" w:hAnsi="GHEA Grapalat"/>
          <w:color w:val="000000" w:themeColor="text1"/>
        </w:rPr>
        <w:t xml:space="preserve">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 xml:space="preserve">Договор вступает в силу с момента его подписания сторонами и действует </w:t>
      </w:r>
      <w:r w:rsidRPr="00003FAD">
        <w:rPr>
          <w:rFonts w:ascii="GHEA Grapalat" w:hAnsi="GHEA Grapalat"/>
          <w:color w:val="000000" w:themeColor="text1"/>
          <w:spacing w:val="-6"/>
        </w:rPr>
        <w:lastRenderedPageBreak/>
        <w:t>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w:t>
      </w:r>
      <w:r w:rsidRPr="00003FAD">
        <w:rPr>
          <w:rFonts w:ascii="GHEA Grapalat" w:hAnsi="GHEA Grapalat"/>
          <w:color w:val="000000" w:themeColor="text1"/>
        </w:rPr>
        <w:lastRenderedPageBreak/>
        <w:t>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 xml:space="preserve">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w:t>
      </w:r>
      <w:r w:rsidRPr="00003FAD">
        <w:rPr>
          <w:rFonts w:ascii="GHEA Grapalat" w:hAnsi="GHEA Grapalat"/>
          <w:color w:val="000000" w:themeColor="text1"/>
        </w:rPr>
        <w:lastRenderedPageBreak/>
        <w:t>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w:t>
      </w:r>
      <w:r w:rsidR="00076092" w:rsidRPr="00003FAD">
        <w:rPr>
          <w:rFonts w:ascii="GHEA Grapalat" w:hAnsi="GHEA Grapalat"/>
          <w:color w:val="000000" w:themeColor="text1"/>
        </w:rPr>
        <w:lastRenderedPageBreak/>
        <w:t xml:space="preserve">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w:t>
      </w:r>
      <w:r w:rsidRPr="000619E7">
        <w:rPr>
          <w:rFonts w:ascii="GHEA Grapalat" w:hAnsi="GHEA Grapalat"/>
          <w:bCs/>
        </w:rPr>
        <w:lastRenderedPageBreak/>
        <w:t xml:space="preserve">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6FDAD4BE"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E0109A">
        <w:rPr>
          <w:rFonts w:ascii="GHEA Grapalat" w:hAnsi="GHEA Grapalat"/>
          <w:b/>
          <w:color w:val="000000" w:themeColor="text1"/>
          <w:sz w:val="22"/>
          <w:szCs w:val="22"/>
          <w:lang w:val="hy-AM"/>
        </w:rPr>
        <w:t>ԵՔ-ԳՀԾՁԲ-26/20</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224"/>
        <w:gridCol w:w="2393"/>
        <w:gridCol w:w="1078"/>
        <w:gridCol w:w="1052"/>
        <w:gridCol w:w="853"/>
        <w:gridCol w:w="1752"/>
        <w:gridCol w:w="1407"/>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E0109A">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24"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93"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53"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159"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E0109A">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24"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93"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53"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52"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7"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E0109A" w:rsidRPr="00003FAD" w14:paraId="1446E2C5" w14:textId="77777777" w:rsidTr="00E0109A">
        <w:trPr>
          <w:trHeight w:val="277"/>
          <w:jc w:val="center"/>
        </w:trPr>
        <w:tc>
          <w:tcPr>
            <w:tcW w:w="508" w:type="dxa"/>
            <w:vAlign w:val="center"/>
          </w:tcPr>
          <w:p w14:paraId="3C9E8543" w14:textId="77777777" w:rsidR="00E0109A" w:rsidRPr="00A83B50" w:rsidRDefault="00E0109A" w:rsidP="00E0109A">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E0109A" w:rsidRPr="00003FAD" w:rsidRDefault="00E0109A" w:rsidP="00E0109A">
            <w:pPr>
              <w:widowControl w:val="0"/>
              <w:spacing w:after="120"/>
              <w:jc w:val="center"/>
              <w:rPr>
                <w:rFonts w:ascii="GHEA Grapalat" w:hAnsi="GHEA Grapalat"/>
                <w:color w:val="000000" w:themeColor="text1"/>
                <w:sz w:val="20"/>
              </w:rPr>
            </w:pPr>
          </w:p>
        </w:tc>
        <w:tc>
          <w:tcPr>
            <w:tcW w:w="2224" w:type="dxa"/>
            <w:vAlign w:val="center"/>
          </w:tcPr>
          <w:p w14:paraId="577934E4" w14:textId="77777777" w:rsidR="00E0109A" w:rsidRPr="00131F66" w:rsidRDefault="00E0109A" w:rsidP="00E0109A">
            <w:pPr>
              <w:jc w:val="center"/>
              <w:rPr>
                <w:rFonts w:ascii="GHEA Grapalat" w:hAnsi="GHEA Grapalat"/>
                <w:sz w:val="20"/>
                <w:szCs w:val="20"/>
              </w:rPr>
            </w:pPr>
          </w:p>
          <w:p w14:paraId="3B85EE68" w14:textId="5FEEF3C1" w:rsidR="00E0109A" w:rsidRPr="00C64EE1" w:rsidRDefault="00E0109A" w:rsidP="00E0109A">
            <w:pPr>
              <w:pStyle w:val="ListParagraph"/>
              <w:widowControl w:val="0"/>
              <w:spacing w:after="120"/>
              <w:rPr>
                <w:rFonts w:ascii="GHEA Grapalat" w:hAnsi="GHEA Grapalat"/>
                <w:color w:val="000000" w:themeColor="text1"/>
                <w:sz w:val="20"/>
              </w:rPr>
            </w:pPr>
            <w:r>
              <w:rPr>
                <w:rFonts w:ascii="GHEA Grapalat" w:hAnsi="GHEA Grapalat"/>
                <w:sz w:val="20"/>
                <w:szCs w:val="20"/>
              </w:rPr>
              <w:t>50761100/</w:t>
            </w:r>
            <w:r>
              <w:rPr>
                <w:rFonts w:ascii="GHEA Grapalat" w:hAnsi="GHEA Grapalat"/>
                <w:sz w:val="20"/>
                <w:szCs w:val="20"/>
                <w:lang w:val="hy-AM"/>
              </w:rPr>
              <w:t>502</w:t>
            </w:r>
          </w:p>
        </w:tc>
        <w:tc>
          <w:tcPr>
            <w:tcW w:w="2393" w:type="dxa"/>
            <w:vAlign w:val="center"/>
          </w:tcPr>
          <w:p w14:paraId="6D0A26A6" w14:textId="77777777" w:rsidR="00E0109A" w:rsidRPr="00DB01EC" w:rsidRDefault="00E0109A" w:rsidP="00E0109A">
            <w:pPr>
              <w:tabs>
                <w:tab w:val="num" w:pos="1440"/>
              </w:tabs>
              <w:jc w:val="both"/>
              <w:rPr>
                <w:rFonts w:ascii="GHEA Grapalat" w:hAnsi="GHEA Grapalat"/>
                <w:sz w:val="18"/>
                <w:szCs w:val="18"/>
              </w:rPr>
            </w:pPr>
            <w:r w:rsidRPr="0093596D">
              <w:rPr>
                <w:rFonts w:ascii="GHEA Grapalat" w:hAnsi="GHEA Grapalat"/>
                <w:sz w:val="18"/>
                <w:szCs w:val="18"/>
              </w:rPr>
              <w:t xml:space="preserve"> </w:t>
            </w:r>
            <w:r w:rsidRPr="00DB01EC">
              <w:rPr>
                <w:rFonts w:ascii="GHEA Grapalat" w:hAnsi="GHEA Grapalat"/>
                <w:sz w:val="18"/>
                <w:szCs w:val="18"/>
              </w:rPr>
              <w:t>В административном районе Шенгавит, на территории парка имени Комитаса, действует общественный туалет:</w:t>
            </w:r>
          </w:p>
          <w:p w14:paraId="3979B1F4"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В общественном туалете ежедневно должны осуществляться следующие услуги`</w:t>
            </w:r>
          </w:p>
          <w:p w14:paraId="0CACBD07"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1.Содержание здания и обеспечение надлежащего санитарного состояния окружающей территории</w:t>
            </w:r>
          </w:p>
          <w:p w14:paraId="59DC71C9"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2.Обеспечение водоснабжения,</w:t>
            </w:r>
          </w:p>
          <w:p w14:paraId="7906075B"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3.Обеспечение освещения,</w:t>
            </w:r>
          </w:p>
          <w:p w14:paraId="77551801"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4.Предоставление санитарных принадлежностей,</w:t>
            </w:r>
          </w:p>
          <w:p w14:paraId="1686D893"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 xml:space="preserve">5.Работы должны быть </w:t>
            </w:r>
            <w:r w:rsidRPr="00DB01EC">
              <w:rPr>
                <w:rFonts w:ascii="GHEA Grapalat" w:hAnsi="GHEA Grapalat"/>
                <w:sz w:val="18"/>
                <w:szCs w:val="18"/>
              </w:rPr>
              <w:lastRenderedPageBreak/>
              <w:t>обеспечены с 10</w:t>
            </w:r>
            <w:r>
              <w:rPr>
                <w:rFonts w:ascii="GHEA Grapalat" w:hAnsi="GHEA Grapalat"/>
                <w:sz w:val="18"/>
                <w:szCs w:val="18"/>
                <w:lang w:val="hy-AM"/>
              </w:rPr>
              <w:t>։</w:t>
            </w:r>
            <w:r w:rsidRPr="00DB01EC">
              <w:rPr>
                <w:rFonts w:ascii="GHEA Grapalat" w:hAnsi="GHEA Grapalat"/>
                <w:sz w:val="18"/>
                <w:szCs w:val="18"/>
              </w:rPr>
              <w:t>00 до 22</w:t>
            </w:r>
            <w:r>
              <w:rPr>
                <w:rFonts w:ascii="GHEA Grapalat" w:hAnsi="GHEA Grapalat"/>
                <w:sz w:val="18"/>
                <w:szCs w:val="18"/>
                <w:lang w:val="hy-AM"/>
              </w:rPr>
              <w:t>։</w:t>
            </w:r>
            <w:r>
              <w:rPr>
                <w:rFonts w:ascii="GHEA Grapalat" w:hAnsi="GHEA Grapalat"/>
                <w:sz w:val="18"/>
                <w:szCs w:val="18"/>
              </w:rPr>
              <w:t>30</w:t>
            </w:r>
          </w:p>
          <w:p w14:paraId="4E2F3CC5"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6. Мытье и дезинфекция помещений</w:t>
            </w:r>
          </w:p>
          <w:p w14:paraId="053B2258"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7.Вывоз скопившегося мусора</w:t>
            </w:r>
          </w:p>
          <w:p w14:paraId="48A1361A"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8.При необходимости ремонт приборов и оборудования ванных комнат, обеспечение их рабочего состояния</w:t>
            </w:r>
          </w:p>
          <w:p w14:paraId="1C17E4A6" w14:textId="6BA55CC2" w:rsidR="00E0109A" w:rsidRPr="00167CDF" w:rsidRDefault="00E0109A" w:rsidP="00E0109A">
            <w:pPr>
              <w:widowControl w:val="0"/>
              <w:spacing w:after="120"/>
              <w:jc w:val="center"/>
              <w:rPr>
                <w:rFonts w:ascii="GHEA Grapalat" w:hAnsi="GHEA Grapalat"/>
                <w:color w:val="000000" w:themeColor="text1"/>
                <w:sz w:val="20"/>
                <w:lang w:val="hy-AM"/>
              </w:rPr>
            </w:pPr>
            <w:r w:rsidRPr="00DB01EC">
              <w:rPr>
                <w:rFonts w:ascii="GHEA Grapalat" w:hAnsi="GHEA Grapalat"/>
                <w:sz w:val="18"/>
                <w:szCs w:val="18"/>
              </w:rPr>
              <w:t>9.Устранение засорения канализации и забора грунтовых вод</w:t>
            </w:r>
            <w:r>
              <w:rPr>
                <w:rFonts w:ascii="GHEA Grapalat" w:hAnsi="GHEA Grapalat"/>
                <w:sz w:val="18"/>
                <w:szCs w:val="18"/>
              </w:rPr>
              <w:t>.</w:t>
            </w:r>
          </w:p>
        </w:tc>
        <w:tc>
          <w:tcPr>
            <w:tcW w:w="1078" w:type="dxa"/>
            <w:vAlign w:val="center"/>
          </w:tcPr>
          <w:p w14:paraId="5BAB781D" w14:textId="57FE7FE6" w:rsidR="00E0109A" w:rsidRPr="00003FAD" w:rsidRDefault="00E0109A" w:rsidP="00E0109A">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E0109A" w:rsidRPr="00003FAD" w:rsidRDefault="00E0109A" w:rsidP="00E0109A">
            <w:pPr>
              <w:widowControl w:val="0"/>
              <w:spacing w:after="120"/>
              <w:jc w:val="center"/>
              <w:rPr>
                <w:rFonts w:ascii="GHEA Grapalat" w:hAnsi="GHEA Grapalat"/>
                <w:color w:val="000000" w:themeColor="text1"/>
                <w:sz w:val="20"/>
              </w:rPr>
            </w:pPr>
          </w:p>
        </w:tc>
        <w:tc>
          <w:tcPr>
            <w:tcW w:w="853" w:type="dxa"/>
            <w:vAlign w:val="center"/>
          </w:tcPr>
          <w:p w14:paraId="1935DD13" w14:textId="516E4890" w:rsidR="00E0109A" w:rsidRPr="00003FAD" w:rsidRDefault="00E0109A" w:rsidP="00E0109A">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52" w:type="dxa"/>
            <w:vAlign w:val="center"/>
          </w:tcPr>
          <w:p w14:paraId="426ECEB6" w14:textId="7141E6AF" w:rsidR="00E0109A" w:rsidRPr="00003FAD" w:rsidRDefault="00E0109A" w:rsidP="00E0109A">
            <w:pPr>
              <w:widowControl w:val="0"/>
              <w:spacing w:after="120"/>
              <w:jc w:val="center"/>
              <w:rPr>
                <w:rFonts w:ascii="GHEA Grapalat" w:hAnsi="GHEA Grapalat"/>
                <w:color w:val="000000" w:themeColor="text1"/>
                <w:sz w:val="20"/>
              </w:rPr>
            </w:pPr>
            <w:r w:rsidRPr="00DB01EC">
              <w:rPr>
                <w:rFonts w:ascii="GHEA Grapalat" w:hAnsi="GHEA Grapalat"/>
                <w:sz w:val="16"/>
                <w:szCs w:val="16"/>
              </w:rPr>
              <w:t>Административный район Шенгавит</w:t>
            </w:r>
            <w:r>
              <w:rPr>
                <w:rFonts w:ascii="GHEA Grapalat" w:hAnsi="GHEA Grapalat"/>
                <w:sz w:val="16"/>
                <w:szCs w:val="16"/>
              </w:rPr>
              <w:t>,</w:t>
            </w:r>
            <w:r w:rsidRPr="00225960">
              <w:rPr>
                <w:rFonts w:ascii="GHEA Grapalat" w:hAnsi="GHEA Grapalat"/>
                <w:sz w:val="16"/>
                <w:szCs w:val="16"/>
              </w:rPr>
              <w:t>Парк Комитаса</w:t>
            </w:r>
          </w:p>
        </w:tc>
        <w:tc>
          <w:tcPr>
            <w:tcW w:w="1407" w:type="dxa"/>
            <w:vAlign w:val="center"/>
          </w:tcPr>
          <w:p w14:paraId="2FFCE76C" w14:textId="78800E35" w:rsidR="00E0109A" w:rsidRPr="00003FAD" w:rsidRDefault="00E0109A" w:rsidP="00E0109A">
            <w:pPr>
              <w:widowControl w:val="0"/>
              <w:spacing w:after="120"/>
              <w:jc w:val="center"/>
              <w:rPr>
                <w:rFonts w:ascii="GHEA Grapalat" w:hAnsi="GHEA Grapalat"/>
                <w:color w:val="000000" w:themeColor="text1"/>
                <w:sz w:val="20"/>
              </w:rPr>
            </w:pPr>
            <w:r w:rsidRPr="00F13C82">
              <w:rPr>
                <w:rFonts w:ascii="GHEA Grapalat" w:hAnsi="GHEA Grapalat"/>
                <w:sz w:val="16"/>
                <w:szCs w:val="16"/>
              </w:rPr>
              <w:t>Со дня вступления в силу</w:t>
            </w:r>
            <w:r>
              <w:rPr>
                <w:rFonts w:ascii="GHEA Grapalat" w:hAnsi="GHEA Grapalat"/>
                <w:sz w:val="16"/>
                <w:szCs w:val="16"/>
              </w:rPr>
              <w:t xml:space="preserve"> договора (соглашения) </w:t>
            </w:r>
            <w:r w:rsidRPr="00B25104">
              <w:rPr>
                <w:rFonts w:ascii="GHEA Grapalat" w:hAnsi="GHEA Grapalat"/>
                <w:sz w:val="16"/>
                <w:szCs w:val="16"/>
              </w:rPr>
              <w:t>по 25.12.26 включительно</w:t>
            </w:r>
          </w:p>
        </w:tc>
      </w:tr>
      <w:tr w:rsidR="00E0109A" w:rsidRPr="00003FAD" w14:paraId="62AE8E87" w14:textId="77777777" w:rsidTr="00E0109A">
        <w:trPr>
          <w:trHeight w:val="277"/>
          <w:jc w:val="center"/>
        </w:trPr>
        <w:tc>
          <w:tcPr>
            <w:tcW w:w="508" w:type="dxa"/>
            <w:vAlign w:val="center"/>
          </w:tcPr>
          <w:p w14:paraId="2DD31732" w14:textId="5D9EC195" w:rsidR="00E0109A" w:rsidRPr="00E0109A" w:rsidRDefault="00E0109A" w:rsidP="00E0109A">
            <w:pPr>
              <w:pStyle w:val="BodyTextIndent2"/>
              <w:spacing w:line="240" w:lineRule="auto"/>
              <w:ind w:firstLine="0"/>
              <w:jc w:val="center"/>
              <w:rPr>
                <w:rFonts w:ascii="Helvetica" w:hAnsi="Helvetica" w:cs="Helvetica"/>
                <w:b/>
                <w:bCs/>
                <w:shd w:val="clear" w:color="auto" w:fill="FFFFFF"/>
                <w:lang w:val="en-US"/>
              </w:rPr>
            </w:pPr>
            <w:r>
              <w:rPr>
                <w:rFonts w:ascii="Helvetica" w:hAnsi="Helvetica" w:cs="Helvetica"/>
                <w:b/>
                <w:bCs/>
                <w:shd w:val="clear" w:color="auto" w:fill="FFFFFF"/>
                <w:lang w:val="en-US"/>
              </w:rPr>
              <w:t>2</w:t>
            </w:r>
          </w:p>
        </w:tc>
        <w:tc>
          <w:tcPr>
            <w:tcW w:w="2224" w:type="dxa"/>
            <w:vAlign w:val="center"/>
          </w:tcPr>
          <w:p w14:paraId="162DA7FE" w14:textId="41E46C19" w:rsidR="00E0109A" w:rsidRPr="00C64EE1" w:rsidRDefault="00E0109A" w:rsidP="00E0109A">
            <w:pPr>
              <w:pStyle w:val="ListParagraph"/>
              <w:widowControl w:val="0"/>
              <w:spacing w:after="120"/>
              <w:rPr>
                <w:rFonts w:ascii="GHEA Grapalat" w:hAnsi="GHEA Grapalat"/>
                <w:color w:val="000000" w:themeColor="text1"/>
                <w:sz w:val="20"/>
              </w:rPr>
            </w:pPr>
            <w:r>
              <w:rPr>
                <w:rFonts w:ascii="GHEA Grapalat" w:hAnsi="GHEA Grapalat"/>
                <w:sz w:val="20"/>
                <w:szCs w:val="20"/>
              </w:rPr>
              <w:t>50761100/</w:t>
            </w:r>
            <w:r>
              <w:rPr>
                <w:rFonts w:ascii="GHEA Grapalat" w:hAnsi="GHEA Grapalat"/>
                <w:sz w:val="20"/>
                <w:szCs w:val="20"/>
                <w:lang w:val="hy-AM"/>
              </w:rPr>
              <w:t>503</w:t>
            </w:r>
          </w:p>
        </w:tc>
        <w:tc>
          <w:tcPr>
            <w:tcW w:w="2393" w:type="dxa"/>
            <w:vAlign w:val="center"/>
          </w:tcPr>
          <w:p w14:paraId="7313CB07"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В административном районе Шенгавит, на территории парка, прилегающего к телекомпании "Шогакат", действует общественный туалет:</w:t>
            </w:r>
          </w:p>
          <w:p w14:paraId="5960C47A"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В общественном туалете ежедневно должны осуществляться следующие услуги`</w:t>
            </w:r>
          </w:p>
          <w:p w14:paraId="705E5CC0"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1.Содержание здания и обеспечение надлежащего санитарного состояния окружающей территории</w:t>
            </w:r>
          </w:p>
          <w:p w14:paraId="6F19292F"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2.Обеспечение водоснабжения,</w:t>
            </w:r>
          </w:p>
          <w:p w14:paraId="334DDE98"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3.Обеспечение освещения,</w:t>
            </w:r>
          </w:p>
          <w:p w14:paraId="4D61440F"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4.Предоставление санитарных принадлежностей,</w:t>
            </w:r>
          </w:p>
          <w:p w14:paraId="277CE14C"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5.Работы должны быть обеспечены с 10</w:t>
            </w:r>
            <w:r>
              <w:rPr>
                <w:rFonts w:ascii="GHEA Grapalat" w:hAnsi="GHEA Grapalat"/>
                <w:sz w:val="18"/>
                <w:szCs w:val="18"/>
                <w:lang w:val="hy-AM"/>
              </w:rPr>
              <w:t>։</w:t>
            </w:r>
            <w:r w:rsidRPr="00DB01EC">
              <w:rPr>
                <w:rFonts w:ascii="GHEA Grapalat" w:hAnsi="GHEA Grapalat"/>
                <w:sz w:val="18"/>
                <w:szCs w:val="18"/>
              </w:rPr>
              <w:t>00 до 22</w:t>
            </w:r>
            <w:r>
              <w:rPr>
                <w:rFonts w:ascii="GHEA Grapalat" w:hAnsi="GHEA Grapalat"/>
                <w:sz w:val="18"/>
                <w:szCs w:val="18"/>
                <w:lang w:val="hy-AM"/>
              </w:rPr>
              <w:t>։</w:t>
            </w:r>
            <w:r w:rsidRPr="00DB01EC">
              <w:rPr>
                <w:rFonts w:ascii="GHEA Grapalat" w:hAnsi="GHEA Grapalat"/>
                <w:sz w:val="18"/>
                <w:szCs w:val="18"/>
              </w:rPr>
              <w:t>30</w:t>
            </w:r>
          </w:p>
          <w:p w14:paraId="7CDBDF05"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6. Мытье и дезинфекция помещений</w:t>
            </w:r>
          </w:p>
          <w:p w14:paraId="1A07CEC9"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7.Вывоз скопившегося мусора</w:t>
            </w:r>
          </w:p>
          <w:p w14:paraId="3894B42F" w14:textId="77777777" w:rsidR="00E0109A" w:rsidRPr="00DB01EC" w:rsidRDefault="00E0109A" w:rsidP="00E0109A">
            <w:pPr>
              <w:tabs>
                <w:tab w:val="num" w:pos="1440"/>
              </w:tabs>
              <w:jc w:val="both"/>
              <w:rPr>
                <w:rFonts w:ascii="GHEA Grapalat" w:hAnsi="GHEA Grapalat"/>
                <w:sz w:val="18"/>
                <w:szCs w:val="18"/>
              </w:rPr>
            </w:pPr>
            <w:r w:rsidRPr="00DB01EC">
              <w:rPr>
                <w:rFonts w:ascii="GHEA Grapalat" w:hAnsi="GHEA Grapalat"/>
                <w:sz w:val="18"/>
                <w:szCs w:val="18"/>
              </w:rPr>
              <w:t>8.При необходимости ремонт приборов и оборудования ванных комнат, обеспечение их рабочего состояния</w:t>
            </w:r>
          </w:p>
          <w:p w14:paraId="7092720B" w14:textId="3BD14DA2" w:rsidR="00E0109A" w:rsidRPr="00167CDF" w:rsidRDefault="00E0109A" w:rsidP="00E0109A">
            <w:pPr>
              <w:widowControl w:val="0"/>
              <w:spacing w:after="120"/>
              <w:jc w:val="center"/>
              <w:rPr>
                <w:rFonts w:ascii="GHEA Grapalat" w:hAnsi="GHEA Grapalat"/>
                <w:color w:val="000000" w:themeColor="text1"/>
                <w:sz w:val="20"/>
                <w:lang w:val="hy-AM"/>
              </w:rPr>
            </w:pPr>
            <w:r w:rsidRPr="00DB01EC">
              <w:rPr>
                <w:rFonts w:ascii="GHEA Grapalat" w:hAnsi="GHEA Grapalat"/>
                <w:sz w:val="18"/>
                <w:szCs w:val="18"/>
              </w:rPr>
              <w:t>9.Устранение засорения канализации и забора грунтовых вод:</w:t>
            </w:r>
          </w:p>
        </w:tc>
        <w:tc>
          <w:tcPr>
            <w:tcW w:w="1078" w:type="dxa"/>
            <w:vAlign w:val="center"/>
          </w:tcPr>
          <w:p w14:paraId="3D2E07BB" w14:textId="26E54A73" w:rsidR="00E0109A" w:rsidRPr="00833CF4" w:rsidRDefault="00E0109A" w:rsidP="00E0109A">
            <w:pPr>
              <w:widowControl w:val="0"/>
              <w:spacing w:after="120"/>
              <w:jc w:val="center"/>
              <w:rPr>
                <w:sz w:val="16"/>
                <w:szCs w:val="16"/>
                <w:lang w:val="hy-AM"/>
              </w:rPr>
            </w:pPr>
            <w:r w:rsidRPr="00833CF4">
              <w:rPr>
                <w:sz w:val="16"/>
                <w:szCs w:val="16"/>
                <w:lang w:val="hy-AM"/>
              </w:rPr>
              <w:t>драм</w:t>
            </w:r>
          </w:p>
        </w:tc>
        <w:tc>
          <w:tcPr>
            <w:tcW w:w="1052" w:type="dxa"/>
            <w:vAlign w:val="center"/>
          </w:tcPr>
          <w:p w14:paraId="29EB74F7" w14:textId="77777777" w:rsidR="00E0109A" w:rsidRPr="00003FAD" w:rsidRDefault="00E0109A" w:rsidP="00E0109A">
            <w:pPr>
              <w:widowControl w:val="0"/>
              <w:spacing w:after="120"/>
              <w:jc w:val="center"/>
              <w:rPr>
                <w:rFonts w:ascii="GHEA Grapalat" w:hAnsi="GHEA Grapalat"/>
                <w:color w:val="000000" w:themeColor="text1"/>
                <w:sz w:val="20"/>
              </w:rPr>
            </w:pPr>
          </w:p>
        </w:tc>
        <w:tc>
          <w:tcPr>
            <w:tcW w:w="853" w:type="dxa"/>
            <w:vAlign w:val="center"/>
          </w:tcPr>
          <w:p w14:paraId="48F2EE03" w14:textId="4565E15D" w:rsidR="00E0109A" w:rsidRDefault="00E0109A" w:rsidP="00E0109A">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52" w:type="dxa"/>
            <w:vAlign w:val="center"/>
          </w:tcPr>
          <w:p w14:paraId="2AA1D177" w14:textId="63ADF818" w:rsidR="00E0109A" w:rsidRDefault="00E0109A" w:rsidP="00E0109A">
            <w:pPr>
              <w:ind w:left="-83" w:right="-79"/>
              <w:rPr>
                <w:rFonts w:ascii="GHEA Grapalat" w:hAnsi="GHEA Grapalat" w:cs="Calibri"/>
                <w:sz w:val="16"/>
                <w:szCs w:val="16"/>
                <w:lang w:val="hy-AM"/>
              </w:rPr>
            </w:pPr>
            <w:r w:rsidRPr="00DB01EC">
              <w:rPr>
                <w:rFonts w:ascii="GHEA Grapalat" w:hAnsi="GHEA Grapalat"/>
                <w:sz w:val="16"/>
                <w:szCs w:val="16"/>
              </w:rPr>
              <w:t>Административный район Шенгавит</w:t>
            </w:r>
            <w:r w:rsidRPr="00225960">
              <w:rPr>
                <w:rFonts w:ascii="GHEA Grapalat" w:hAnsi="GHEA Grapalat"/>
                <w:sz w:val="16"/>
                <w:szCs w:val="16"/>
              </w:rPr>
              <w:t>, Парк рядом с телестанцией Шогакат</w:t>
            </w:r>
          </w:p>
        </w:tc>
        <w:tc>
          <w:tcPr>
            <w:tcW w:w="1407" w:type="dxa"/>
            <w:vAlign w:val="center"/>
          </w:tcPr>
          <w:p w14:paraId="1CED9D0C" w14:textId="24139FD7" w:rsidR="00E0109A" w:rsidRDefault="00E0109A" w:rsidP="00E0109A">
            <w:pPr>
              <w:widowControl w:val="0"/>
              <w:spacing w:after="120"/>
              <w:jc w:val="center"/>
              <w:rPr>
                <w:rFonts w:ascii="GHEA Grapalat" w:hAnsi="GHEA Grapalat" w:cs="Calibri"/>
                <w:sz w:val="16"/>
                <w:szCs w:val="16"/>
              </w:rPr>
            </w:pPr>
            <w:r w:rsidRPr="00F13C82">
              <w:rPr>
                <w:rFonts w:ascii="GHEA Grapalat" w:hAnsi="GHEA Grapalat"/>
                <w:sz w:val="16"/>
                <w:szCs w:val="16"/>
              </w:rPr>
              <w:t>Со дня вступления в силу</w:t>
            </w:r>
            <w:r>
              <w:rPr>
                <w:rFonts w:ascii="GHEA Grapalat" w:hAnsi="GHEA Grapalat"/>
                <w:sz w:val="16"/>
                <w:szCs w:val="16"/>
              </w:rPr>
              <w:t xml:space="preserve"> договора (соглашения) </w:t>
            </w:r>
            <w:r w:rsidRPr="00B25104">
              <w:rPr>
                <w:rFonts w:ascii="GHEA Grapalat" w:hAnsi="GHEA Grapalat"/>
                <w:sz w:val="16"/>
                <w:szCs w:val="16"/>
              </w:rPr>
              <w:t>по 25.12.26 включительно</w:t>
            </w:r>
          </w:p>
        </w:tc>
      </w:tr>
      <w:tr w:rsidR="00E0109A" w:rsidRPr="00003FAD" w14:paraId="25B92D0E" w14:textId="77777777" w:rsidTr="00E0109A">
        <w:trPr>
          <w:trHeight w:val="277"/>
          <w:jc w:val="center"/>
        </w:trPr>
        <w:tc>
          <w:tcPr>
            <w:tcW w:w="508" w:type="dxa"/>
            <w:vAlign w:val="center"/>
          </w:tcPr>
          <w:p w14:paraId="09227390" w14:textId="2E756A97" w:rsidR="00E0109A" w:rsidRPr="00E0109A" w:rsidRDefault="00E0109A" w:rsidP="00E0109A">
            <w:pPr>
              <w:pStyle w:val="BodyTextIndent2"/>
              <w:spacing w:line="240" w:lineRule="auto"/>
              <w:ind w:firstLine="0"/>
              <w:jc w:val="center"/>
              <w:rPr>
                <w:rFonts w:ascii="Helvetica" w:hAnsi="Helvetica" w:cs="Helvetica"/>
                <w:b/>
                <w:bCs/>
                <w:shd w:val="clear" w:color="auto" w:fill="FFFFFF"/>
                <w:lang w:val="en-US"/>
              </w:rPr>
            </w:pPr>
            <w:r>
              <w:rPr>
                <w:rFonts w:ascii="Helvetica" w:hAnsi="Helvetica" w:cs="Helvetica"/>
                <w:b/>
                <w:bCs/>
                <w:shd w:val="clear" w:color="auto" w:fill="FFFFFF"/>
                <w:lang w:val="en-US"/>
              </w:rPr>
              <w:t>3</w:t>
            </w:r>
          </w:p>
        </w:tc>
        <w:tc>
          <w:tcPr>
            <w:tcW w:w="2224" w:type="dxa"/>
            <w:vAlign w:val="center"/>
          </w:tcPr>
          <w:p w14:paraId="09B8129D" w14:textId="679C2288" w:rsidR="00E0109A" w:rsidRPr="00C64EE1" w:rsidRDefault="00E0109A" w:rsidP="00E0109A">
            <w:pPr>
              <w:pStyle w:val="ListParagraph"/>
              <w:widowControl w:val="0"/>
              <w:spacing w:after="120"/>
              <w:rPr>
                <w:rFonts w:ascii="GHEA Grapalat" w:hAnsi="GHEA Grapalat"/>
                <w:color w:val="000000" w:themeColor="text1"/>
                <w:sz w:val="20"/>
              </w:rPr>
            </w:pPr>
            <w:r>
              <w:rPr>
                <w:rFonts w:ascii="GHEA Grapalat" w:hAnsi="GHEA Grapalat"/>
                <w:sz w:val="20"/>
                <w:szCs w:val="20"/>
              </w:rPr>
              <w:t>50761100/</w:t>
            </w:r>
            <w:r>
              <w:rPr>
                <w:rFonts w:ascii="GHEA Grapalat" w:hAnsi="GHEA Grapalat"/>
                <w:sz w:val="20"/>
                <w:szCs w:val="20"/>
                <w:lang w:val="hy-AM"/>
              </w:rPr>
              <w:t>505</w:t>
            </w:r>
          </w:p>
        </w:tc>
        <w:tc>
          <w:tcPr>
            <w:tcW w:w="2393" w:type="dxa"/>
            <w:vAlign w:val="center"/>
          </w:tcPr>
          <w:p w14:paraId="6BE59DB6" w14:textId="77777777" w:rsidR="00E0109A" w:rsidRPr="009C25C0" w:rsidRDefault="00E0109A" w:rsidP="00E0109A">
            <w:pPr>
              <w:tabs>
                <w:tab w:val="num" w:pos="1440"/>
              </w:tabs>
              <w:jc w:val="both"/>
              <w:rPr>
                <w:rFonts w:ascii="GHEA Grapalat" w:hAnsi="GHEA Grapalat"/>
                <w:sz w:val="18"/>
                <w:szCs w:val="18"/>
              </w:rPr>
            </w:pPr>
            <w:r w:rsidRPr="009C25C0">
              <w:rPr>
                <w:rFonts w:ascii="GHEA Grapalat" w:hAnsi="GHEA Grapalat"/>
                <w:sz w:val="18"/>
                <w:szCs w:val="18"/>
              </w:rPr>
              <w:t xml:space="preserve">Должна быть осуществлена </w:t>
            </w:r>
            <w:r w:rsidRPr="009C25C0">
              <w:rPr>
                <w:rFonts w:ascii="Cambria Math" w:hAnsi="Cambria Math" w:cs="Cambria Math"/>
                <w:sz w:val="18"/>
                <w:szCs w:val="18"/>
              </w:rPr>
              <w:t>​​</w:t>
            </w:r>
            <w:r w:rsidRPr="009C25C0">
              <w:rPr>
                <w:rFonts w:ascii="GHEA Grapalat" w:hAnsi="GHEA Grapalat" w:cs="GHEA Grapalat"/>
                <w:sz w:val="18"/>
                <w:szCs w:val="18"/>
              </w:rPr>
              <w:t>ежедневная</w:t>
            </w:r>
            <w:r w:rsidRPr="009C25C0">
              <w:rPr>
                <w:rFonts w:ascii="GHEA Grapalat" w:hAnsi="GHEA Grapalat"/>
                <w:sz w:val="18"/>
                <w:szCs w:val="18"/>
              </w:rPr>
              <w:t xml:space="preserve"> </w:t>
            </w:r>
            <w:r w:rsidRPr="009C25C0">
              <w:rPr>
                <w:rFonts w:ascii="GHEA Grapalat" w:hAnsi="GHEA Grapalat" w:cs="GHEA Grapalat"/>
                <w:sz w:val="18"/>
                <w:szCs w:val="18"/>
              </w:rPr>
              <w:t>санитарная</w:t>
            </w:r>
            <w:r w:rsidRPr="009C25C0">
              <w:rPr>
                <w:rFonts w:ascii="GHEA Grapalat" w:hAnsi="GHEA Grapalat"/>
                <w:sz w:val="18"/>
                <w:szCs w:val="18"/>
              </w:rPr>
              <w:t xml:space="preserve"> </w:t>
            </w:r>
            <w:r w:rsidRPr="009C25C0">
              <w:rPr>
                <w:rFonts w:ascii="GHEA Grapalat" w:hAnsi="GHEA Grapalat" w:cs="GHEA Grapalat"/>
                <w:sz w:val="18"/>
                <w:szCs w:val="18"/>
              </w:rPr>
              <w:t>уборка</w:t>
            </w:r>
            <w:r w:rsidRPr="009C25C0">
              <w:rPr>
                <w:rFonts w:ascii="GHEA Grapalat" w:hAnsi="GHEA Grapalat"/>
                <w:sz w:val="18"/>
                <w:szCs w:val="18"/>
              </w:rPr>
              <w:t xml:space="preserve"> </w:t>
            </w:r>
            <w:r w:rsidRPr="009C25C0">
              <w:rPr>
                <w:rFonts w:ascii="GHEA Grapalat" w:hAnsi="GHEA Grapalat" w:cs="GHEA Grapalat"/>
                <w:sz w:val="18"/>
                <w:szCs w:val="18"/>
              </w:rPr>
              <w:t>и</w:t>
            </w:r>
            <w:r w:rsidRPr="009C25C0">
              <w:rPr>
                <w:rFonts w:ascii="GHEA Grapalat" w:hAnsi="GHEA Grapalat"/>
                <w:sz w:val="18"/>
                <w:szCs w:val="18"/>
              </w:rPr>
              <w:t xml:space="preserve"> </w:t>
            </w:r>
            <w:r w:rsidRPr="009C25C0">
              <w:rPr>
                <w:rFonts w:ascii="GHEA Grapalat" w:hAnsi="GHEA Grapalat" w:cs="GHEA Grapalat"/>
                <w:sz w:val="18"/>
                <w:szCs w:val="18"/>
              </w:rPr>
              <w:t>обслуживание</w:t>
            </w:r>
            <w:r w:rsidRPr="009C25C0">
              <w:rPr>
                <w:rFonts w:ascii="GHEA Grapalat" w:hAnsi="GHEA Grapalat"/>
                <w:sz w:val="18"/>
                <w:szCs w:val="18"/>
              </w:rPr>
              <w:t xml:space="preserve"> </w:t>
            </w:r>
            <w:r w:rsidRPr="009C25C0">
              <w:rPr>
                <w:rFonts w:ascii="GHEA Grapalat" w:hAnsi="GHEA Grapalat" w:cs="GHEA Grapalat"/>
                <w:sz w:val="18"/>
                <w:szCs w:val="18"/>
              </w:rPr>
              <w:t>общественного</w:t>
            </w:r>
            <w:r w:rsidRPr="009C25C0">
              <w:rPr>
                <w:rFonts w:ascii="GHEA Grapalat" w:hAnsi="GHEA Grapalat"/>
                <w:sz w:val="18"/>
                <w:szCs w:val="18"/>
              </w:rPr>
              <w:t xml:space="preserve"> </w:t>
            </w:r>
            <w:r w:rsidRPr="009C25C0">
              <w:rPr>
                <w:rFonts w:ascii="GHEA Grapalat" w:hAnsi="GHEA Grapalat" w:cs="GHEA Grapalat"/>
                <w:sz w:val="18"/>
                <w:szCs w:val="18"/>
              </w:rPr>
              <w:t>туалета</w:t>
            </w:r>
            <w:r w:rsidRPr="009C25C0">
              <w:rPr>
                <w:rFonts w:ascii="GHEA Grapalat" w:hAnsi="GHEA Grapalat"/>
                <w:sz w:val="18"/>
                <w:szCs w:val="18"/>
              </w:rPr>
              <w:t xml:space="preserve"> </w:t>
            </w:r>
            <w:r w:rsidRPr="009C25C0">
              <w:rPr>
                <w:rFonts w:ascii="GHEA Grapalat" w:hAnsi="GHEA Grapalat" w:cs="GHEA Grapalat"/>
                <w:sz w:val="18"/>
                <w:szCs w:val="18"/>
              </w:rPr>
              <w:t>Шенгавитского</w:t>
            </w:r>
            <w:r w:rsidRPr="009C25C0">
              <w:rPr>
                <w:rFonts w:ascii="GHEA Grapalat" w:hAnsi="GHEA Grapalat"/>
                <w:sz w:val="18"/>
                <w:szCs w:val="18"/>
              </w:rPr>
              <w:t xml:space="preserve"> </w:t>
            </w:r>
            <w:r w:rsidRPr="009C25C0">
              <w:rPr>
                <w:rFonts w:ascii="GHEA Grapalat" w:hAnsi="GHEA Grapalat" w:cs="GHEA Grapalat"/>
                <w:sz w:val="18"/>
                <w:szCs w:val="18"/>
              </w:rPr>
              <w:t>административного</w:t>
            </w:r>
            <w:r w:rsidRPr="009C25C0">
              <w:rPr>
                <w:rFonts w:ascii="GHEA Grapalat" w:hAnsi="GHEA Grapalat"/>
                <w:sz w:val="18"/>
                <w:szCs w:val="18"/>
              </w:rPr>
              <w:t xml:space="preserve"> </w:t>
            </w:r>
            <w:r w:rsidRPr="009C25C0">
              <w:rPr>
                <w:rFonts w:ascii="GHEA Grapalat" w:hAnsi="GHEA Grapalat" w:cs="GHEA Grapalat"/>
                <w:sz w:val="18"/>
                <w:szCs w:val="18"/>
              </w:rPr>
              <w:t>района</w:t>
            </w:r>
            <w:r w:rsidRPr="009C25C0">
              <w:rPr>
                <w:rFonts w:ascii="GHEA Grapalat" w:hAnsi="GHEA Grapalat"/>
                <w:sz w:val="18"/>
                <w:szCs w:val="18"/>
              </w:rPr>
              <w:t xml:space="preserve"> </w:t>
            </w:r>
            <w:r w:rsidRPr="009C25C0">
              <w:rPr>
                <w:rFonts w:ascii="GHEA Grapalat" w:hAnsi="GHEA Grapalat" w:cs="GHEA Grapalat"/>
                <w:sz w:val="18"/>
                <w:szCs w:val="18"/>
              </w:rPr>
              <w:t>Еревана</w:t>
            </w:r>
            <w:r w:rsidRPr="009C25C0">
              <w:rPr>
                <w:rFonts w:ascii="GHEA Grapalat" w:hAnsi="GHEA Grapalat"/>
                <w:sz w:val="18"/>
                <w:szCs w:val="18"/>
              </w:rPr>
              <w:t xml:space="preserve">. </w:t>
            </w:r>
            <w:r w:rsidRPr="009C25C0">
              <w:rPr>
                <w:rFonts w:ascii="GHEA Grapalat" w:hAnsi="GHEA Grapalat" w:cs="GHEA Grapalat"/>
                <w:sz w:val="18"/>
                <w:szCs w:val="18"/>
              </w:rPr>
              <w:t>В</w:t>
            </w:r>
            <w:r w:rsidRPr="009C25C0">
              <w:rPr>
                <w:rFonts w:ascii="GHEA Grapalat" w:hAnsi="GHEA Grapalat"/>
                <w:sz w:val="18"/>
                <w:szCs w:val="18"/>
              </w:rPr>
              <w:t xml:space="preserve"> </w:t>
            </w:r>
            <w:r w:rsidRPr="009C25C0">
              <w:rPr>
                <w:rFonts w:ascii="GHEA Grapalat" w:hAnsi="GHEA Grapalat" w:cs="GHEA Grapalat"/>
                <w:sz w:val="18"/>
                <w:szCs w:val="18"/>
              </w:rPr>
              <w:t>административном</w:t>
            </w:r>
            <w:r w:rsidRPr="009C25C0">
              <w:rPr>
                <w:rFonts w:ascii="GHEA Grapalat" w:hAnsi="GHEA Grapalat"/>
                <w:sz w:val="18"/>
                <w:szCs w:val="18"/>
              </w:rPr>
              <w:t xml:space="preserve"> </w:t>
            </w:r>
            <w:r w:rsidRPr="009C25C0">
              <w:rPr>
                <w:rFonts w:ascii="GHEA Grapalat" w:hAnsi="GHEA Grapalat" w:cs="GHEA Grapalat"/>
                <w:sz w:val="18"/>
                <w:szCs w:val="18"/>
              </w:rPr>
              <w:t>районе</w:t>
            </w:r>
            <w:r w:rsidRPr="009C25C0">
              <w:rPr>
                <w:rFonts w:ascii="GHEA Grapalat" w:hAnsi="GHEA Grapalat"/>
                <w:sz w:val="18"/>
                <w:szCs w:val="18"/>
              </w:rPr>
              <w:t xml:space="preserve"> </w:t>
            </w:r>
            <w:r w:rsidRPr="009C25C0">
              <w:rPr>
                <w:rFonts w:ascii="GHEA Grapalat" w:hAnsi="GHEA Grapalat" w:cs="GHEA Grapalat"/>
                <w:sz w:val="18"/>
                <w:szCs w:val="18"/>
              </w:rPr>
              <w:t>Шенгавит</w:t>
            </w:r>
            <w:r w:rsidRPr="009C25C0">
              <w:rPr>
                <w:rFonts w:ascii="GHEA Grapalat" w:hAnsi="GHEA Grapalat"/>
                <w:sz w:val="18"/>
                <w:szCs w:val="18"/>
              </w:rPr>
              <w:t xml:space="preserve"> </w:t>
            </w:r>
            <w:r w:rsidRPr="009C25C0">
              <w:rPr>
                <w:rFonts w:ascii="GHEA Grapalat" w:hAnsi="GHEA Grapalat" w:cs="GHEA Grapalat"/>
                <w:sz w:val="18"/>
                <w:szCs w:val="18"/>
              </w:rPr>
              <w:t>на</w:t>
            </w:r>
            <w:r w:rsidRPr="009C25C0">
              <w:rPr>
                <w:rFonts w:ascii="GHEA Grapalat" w:hAnsi="GHEA Grapalat"/>
                <w:sz w:val="18"/>
                <w:szCs w:val="18"/>
              </w:rPr>
              <w:t xml:space="preserve"> </w:t>
            </w:r>
            <w:r w:rsidRPr="009C25C0">
              <w:rPr>
                <w:rFonts w:ascii="GHEA Grapalat" w:hAnsi="GHEA Grapalat" w:cs="GHEA Grapalat"/>
                <w:sz w:val="18"/>
                <w:szCs w:val="18"/>
              </w:rPr>
              <w:t>берегу</w:t>
            </w:r>
            <w:r w:rsidRPr="009C25C0">
              <w:rPr>
                <w:rFonts w:ascii="GHEA Grapalat" w:hAnsi="GHEA Grapalat"/>
                <w:sz w:val="18"/>
                <w:szCs w:val="18"/>
              </w:rPr>
              <w:t xml:space="preserve"> </w:t>
            </w:r>
            <w:r w:rsidRPr="009C25C0">
              <w:rPr>
                <w:rFonts w:ascii="GHEA Grapalat" w:hAnsi="GHEA Grapalat" w:cs="GHEA Grapalat"/>
                <w:sz w:val="18"/>
                <w:szCs w:val="18"/>
              </w:rPr>
              <w:t>Ереванского</w:t>
            </w:r>
            <w:r w:rsidRPr="009C25C0">
              <w:rPr>
                <w:rFonts w:ascii="GHEA Grapalat" w:hAnsi="GHEA Grapalat"/>
                <w:sz w:val="18"/>
                <w:szCs w:val="18"/>
              </w:rPr>
              <w:t xml:space="preserve"> </w:t>
            </w:r>
            <w:r w:rsidRPr="009C25C0">
              <w:rPr>
                <w:rFonts w:ascii="GHEA Grapalat" w:hAnsi="GHEA Grapalat" w:cs="GHEA Grapalat"/>
                <w:sz w:val="18"/>
                <w:szCs w:val="18"/>
              </w:rPr>
              <w:t>озера</w:t>
            </w:r>
            <w:r w:rsidRPr="009C25C0">
              <w:rPr>
                <w:rFonts w:ascii="GHEA Grapalat" w:hAnsi="GHEA Grapalat"/>
                <w:sz w:val="18"/>
                <w:szCs w:val="18"/>
              </w:rPr>
              <w:t xml:space="preserve"> </w:t>
            </w:r>
            <w:r w:rsidRPr="009C25C0">
              <w:rPr>
                <w:rFonts w:ascii="GHEA Grapalat" w:hAnsi="GHEA Grapalat" w:cs="GHEA Grapalat"/>
                <w:sz w:val="18"/>
                <w:szCs w:val="18"/>
              </w:rPr>
              <w:t>есть</w:t>
            </w:r>
            <w:r w:rsidRPr="009C25C0">
              <w:rPr>
                <w:rFonts w:ascii="GHEA Grapalat" w:hAnsi="GHEA Grapalat"/>
                <w:sz w:val="18"/>
                <w:szCs w:val="18"/>
              </w:rPr>
              <w:t xml:space="preserve"> </w:t>
            </w:r>
            <w:r w:rsidRPr="009C25C0">
              <w:rPr>
                <w:rFonts w:ascii="GHEA Grapalat" w:hAnsi="GHEA Grapalat" w:cs="GHEA Grapalat"/>
                <w:sz w:val="18"/>
                <w:szCs w:val="18"/>
              </w:rPr>
              <w:t>общественный</w:t>
            </w:r>
            <w:r w:rsidRPr="009C25C0">
              <w:rPr>
                <w:rFonts w:ascii="GHEA Grapalat" w:hAnsi="GHEA Grapalat"/>
                <w:sz w:val="18"/>
                <w:szCs w:val="18"/>
              </w:rPr>
              <w:t xml:space="preserve"> </w:t>
            </w:r>
            <w:r w:rsidRPr="009C25C0">
              <w:rPr>
                <w:rFonts w:ascii="GHEA Grapalat" w:hAnsi="GHEA Grapalat" w:cs="GHEA Grapalat"/>
                <w:sz w:val="18"/>
                <w:szCs w:val="18"/>
              </w:rPr>
              <w:t>туалет</w:t>
            </w:r>
            <w:r w:rsidRPr="009C25C0">
              <w:rPr>
                <w:rFonts w:ascii="GHEA Grapalat" w:hAnsi="GHEA Grapalat"/>
                <w:sz w:val="18"/>
                <w:szCs w:val="18"/>
              </w:rPr>
              <w:t>.</w:t>
            </w:r>
          </w:p>
          <w:p w14:paraId="62E034F1" w14:textId="77777777" w:rsidR="00E0109A" w:rsidRPr="009C25C0" w:rsidRDefault="00E0109A" w:rsidP="00E0109A">
            <w:pPr>
              <w:tabs>
                <w:tab w:val="num" w:pos="1440"/>
              </w:tabs>
              <w:jc w:val="both"/>
              <w:rPr>
                <w:rFonts w:ascii="GHEA Grapalat" w:hAnsi="GHEA Grapalat"/>
                <w:sz w:val="18"/>
                <w:szCs w:val="18"/>
              </w:rPr>
            </w:pPr>
            <w:r w:rsidRPr="009C25C0">
              <w:rPr>
                <w:rFonts w:ascii="GHEA Grapalat" w:hAnsi="GHEA Grapalat"/>
                <w:sz w:val="18"/>
                <w:szCs w:val="18"/>
              </w:rPr>
              <w:lastRenderedPageBreak/>
              <w:t>В общественном туалете ежедневно необходимо выполнять следующие услуги:</w:t>
            </w:r>
          </w:p>
          <w:p w14:paraId="4E5BFC0F" w14:textId="77777777" w:rsidR="00E0109A" w:rsidRPr="009C25C0" w:rsidRDefault="00E0109A" w:rsidP="00E0109A">
            <w:pPr>
              <w:tabs>
                <w:tab w:val="num" w:pos="1440"/>
              </w:tabs>
              <w:jc w:val="both"/>
              <w:rPr>
                <w:rFonts w:ascii="GHEA Grapalat" w:hAnsi="GHEA Grapalat"/>
                <w:sz w:val="18"/>
                <w:szCs w:val="18"/>
              </w:rPr>
            </w:pPr>
            <w:r w:rsidRPr="009C25C0">
              <w:rPr>
                <w:rFonts w:ascii="GHEA Grapalat" w:hAnsi="GHEA Grapalat"/>
                <w:sz w:val="18"/>
                <w:szCs w:val="18"/>
              </w:rPr>
              <w:t>1. Содержание здания и обеспечение надлежащего санитарного состояния прилегающей территории.</w:t>
            </w:r>
          </w:p>
          <w:p w14:paraId="39E1A49D" w14:textId="77777777" w:rsidR="00E0109A" w:rsidRPr="009C25C0" w:rsidRDefault="00E0109A" w:rsidP="00E0109A">
            <w:pPr>
              <w:tabs>
                <w:tab w:val="num" w:pos="1440"/>
              </w:tabs>
              <w:jc w:val="both"/>
              <w:rPr>
                <w:rFonts w:ascii="GHEA Grapalat" w:hAnsi="GHEA Grapalat"/>
                <w:sz w:val="18"/>
                <w:szCs w:val="18"/>
              </w:rPr>
            </w:pPr>
            <w:r w:rsidRPr="009C25C0">
              <w:rPr>
                <w:rFonts w:ascii="GHEA Grapalat" w:hAnsi="GHEA Grapalat"/>
                <w:sz w:val="18"/>
                <w:szCs w:val="18"/>
              </w:rPr>
              <w:t>2. Обеспечение водоснабжения,</w:t>
            </w:r>
          </w:p>
          <w:p w14:paraId="2074FAB9" w14:textId="77777777" w:rsidR="00E0109A" w:rsidRPr="009C25C0" w:rsidRDefault="00E0109A" w:rsidP="00E0109A">
            <w:pPr>
              <w:tabs>
                <w:tab w:val="num" w:pos="1440"/>
              </w:tabs>
              <w:jc w:val="both"/>
              <w:rPr>
                <w:rFonts w:ascii="GHEA Grapalat" w:hAnsi="GHEA Grapalat"/>
                <w:sz w:val="18"/>
                <w:szCs w:val="18"/>
              </w:rPr>
            </w:pPr>
            <w:r w:rsidRPr="009C25C0">
              <w:rPr>
                <w:rFonts w:ascii="GHEA Grapalat" w:hAnsi="GHEA Grapalat"/>
                <w:sz w:val="18"/>
                <w:szCs w:val="18"/>
              </w:rPr>
              <w:t>3. Обеспечение освещения,</w:t>
            </w:r>
          </w:p>
          <w:p w14:paraId="42C33CF6" w14:textId="77777777" w:rsidR="00E0109A" w:rsidRPr="009C25C0" w:rsidRDefault="00E0109A" w:rsidP="00E0109A">
            <w:pPr>
              <w:tabs>
                <w:tab w:val="num" w:pos="1440"/>
              </w:tabs>
              <w:jc w:val="both"/>
              <w:rPr>
                <w:rFonts w:ascii="GHEA Grapalat" w:hAnsi="GHEA Grapalat"/>
                <w:sz w:val="18"/>
                <w:szCs w:val="18"/>
              </w:rPr>
            </w:pPr>
            <w:r w:rsidRPr="009C25C0">
              <w:rPr>
                <w:rFonts w:ascii="GHEA Grapalat" w:hAnsi="GHEA Grapalat"/>
                <w:sz w:val="18"/>
                <w:szCs w:val="18"/>
              </w:rPr>
              <w:t>4. Обеспечение предметами гигиены,</w:t>
            </w:r>
          </w:p>
          <w:p w14:paraId="57067438" w14:textId="77777777" w:rsidR="00E0109A" w:rsidRPr="009C25C0" w:rsidRDefault="00E0109A" w:rsidP="00E0109A">
            <w:pPr>
              <w:tabs>
                <w:tab w:val="num" w:pos="1440"/>
              </w:tabs>
              <w:jc w:val="both"/>
              <w:rPr>
                <w:rFonts w:ascii="GHEA Grapalat" w:hAnsi="GHEA Grapalat"/>
                <w:sz w:val="18"/>
                <w:szCs w:val="18"/>
              </w:rPr>
            </w:pPr>
            <w:r w:rsidRPr="009C25C0">
              <w:rPr>
                <w:rFonts w:ascii="GHEA Grapalat" w:hAnsi="GHEA Grapalat"/>
                <w:sz w:val="18"/>
                <w:szCs w:val="18"/>
              </w:rPr>
              <w:t>5. Рабочие места должны быть предоставлены с 10:00 до 22:30.</w:t>
            </w:r>
          </w:p>
          <w:p w14:paraId="2DA573CB" w14:textId="77777777" w:rsidR="00E0109A" w:rsidRPr="009C25C0" w:rsidRDefault="00E0109A" w:rsidP="00E0109A">
            <w:pPr>
              <w:tabs>
                <w:tab w:val="num" w:pos="1440"/>
              </w:tabs>
              <w:jc w:val="both"/>
              <w:rPr>
                <w:rFonts w:ascii="GHEA Grapalat" w:hAnsi="GHEA Grapalat"/>
                <w:sz w:val="18"/>
                <w:szCs w:val="18"/>
              </w:rPr>
            </w:pPr>
            <w:r w:rsidRPr="009C25C0">
              <w:rPr>
                <w:rFonts w:ascii="GHEA Grapalat" w:hAnsi="GHEA Grapalat"/>
                <w:sz w:val="18"/>
                <w:szCs w:val="18"/>
              </w:rPr>
              <w:t>6. Мойка и дезинфекция внутренней части помещения.</w:t>
            </w:r>
          </w:p>
          <w:p w14:paraId="3F57F85B" w14:textId="77777777" w:rsidR="00E0109A" w:rsidRPr="009C25C0" w:rsidRDefault="00E0109A" w:rsidP="00E0109A">
            <w:pPr>
              <w:tabs>
                <w:tab w:val="num" w:pos="1440"/>
              </w:tabs>
              <w:jc w:val="both"/>
              <w:rPr>
                <w:rFonts w:ascii="GHEA Grapalat" w:hAnsi="GHEA Grapalat"/>
                <w:sz w:val="18"/>
                <w:szCs w:val="18"/>
              </w:rPr>
            </w:pPr>
            <w:r w:rsidRPr="009C25C0">
              <w:rPr>
                <w:rFonts w:ascii="GHEA Grapalat" w:hAnsi="GHEA Grapalat"/>
                <w:sz w:val="18"/>
                <w:szCs w:val="18"/>
              </w:rPr>
              <w:t>7. Удаление скопившегося мусора</w:t>
            </w:r>
          </w:p>
          <w:p w14:paraId="2CDF8B15" w14:textId="77777777" w:rsidR="00E0109A" w:rsidRPr="009C25C0" w:rsidRDefault="00E0109A" w:rsidP="00E0109A">
            <w:pPr>
              <w:tabs>
                <w:tab w:val="num" w:pos="1440"/>
              </w:tabs>
              <w:jc w:val="both"/>
              <w:rPr>
                <w:rFonts w:ascii="GHEA Grapalat" w:hAnsi="GHEA Grapalat"/>
                <w:sz w:val="18"/>
                <w:szCs w:val="18"/>
              </w:rPr>
            </w:pPr>
            <w:r w:rsidRPr="009C25C0">
              <w:rPr>
                <w:rFonts w:ascii="GHEA Grapalat" w:hAnsi="GHEA Grapalat"/>
                <w:sz w:val="18"/>
                <w:szCs w:val="18"/>
              </w:rPr>
              <w:t>8. При необходимости ремонт сантехники и оборудования, обеспечение их рабочего состояния.</w:t>
            </w:r>
          </w:p>
          <w:p w14:paraId="75AEC675" w14:textId="16E77E2C" w:rsidR="00E0109A" w:rsidRPr="00167CDF" w:rsidRDefault="00E0109A" w:rsidP="00E0109A">
            <w:pPr>
              <w:widowControl w:val="0"/>
              <w:spacing w:after="120"/>
              <w:jc w:val="center"/>
              <w:rPr>
                <w:rFonts w:ascii="GHEA Grapalat" w:hAnsi="GHEA Grapalat"/>
                <w:color w:val="000000" w:themeColor="text1"/>
                <w:sz w:val="20"/>
                <w:lang w:val="hy-AM"/>
              </w:rPr>
            </w:pPr>
            <w:r w:rsidRPr="009C25C0">
              <w:rPr>
                <w:rFonts w:ascii="GHEA Grapalat" w:hAnsi="GHEA Grapalat"/>
                <w:sz w:val="18"/>
                <w:szCs w:val="18"/>
              </w:rPr>
              <w:t>9. Устранение засоров канализации и подпоров.</w:t>
            </w:r>
          </w:p>
        </w:tc>
        <w:tc>
          <w:tcPr>
            <w:tcW w:w="1078" w:type="dxa"/>
            <w:vAlign w:val="center"/>
          </w:tcPr>
          <w:p w14:paraId="4D0063E6" w14:textId="7FE4C466" w:rsidR="00E0109A" w:rsidRPr="00833CF4" w:rsidRDefault="00E0109A" w:rsidP="00E0109A">
            <w:pPr>
              <w:widowControl w:val="0"/>
              <w:spacing w:after="120"/>
              <w:jc w:val="center"/>
              <w:rPr>
                <w:sz w:val="16"/>
                <w:szCs w:val="16"/>
                <w:lang w:val="hy-AM"/>
              </w:rPr>
            </w:pPr>
            <w:r w:rsidRPr="00833CF4">
              <w:rPr>
                <w:sz w:val="16"/>
                <w:szCs w:val="16"/>
                <w:lang w:val="hy-AM"/>
              </w:rPr>
              <w:lastRenderedPageBreak/>
              <w:t>драм</w:t>
            </w:r>
          </w:p>
        </w:tc>
        <w:tc>
          <w:tcPr>
            <w:tcW w:w="1052" w:type="dxa"/>
            <w:vAlign w:val="center"/>
          </w:tcPr>
          <w:p w14:paraId="23054FE3" w14:textId="77777777" w:rsidR="00E0109A" w:rsidRPr="00003FAD" w:rsidRDefault="00E0109A" w:rsidP="00E0109A">
            <w:pPr>
              <w:widowControl w:val="0"/>
              <w:spacing w:after="120"/>
              <w:jc w:val="center"/>
              <w:rPr>
                <w:rFonts w:ascii="GHEA Grapalat" w:hAnsi="GHEA Grapalat"/>
                <w:color w:val="000000" w:themeColor="text1"/>
                <w:sz w:val="20"/>
              </w:rPr>
            </w:pPr>
          </w:p>
        </w:tc>
        <w:tc>
          <w:tcPr>
            <w:tcW w:w="853" w:type="dxa"/>
            <w:vAlign w:val="center"/>
          </w:tcPr>
          <w:p w14:paraId="1DD68F6F" w14:textId="064F7578" w:rsidR="00E0109A" w:rsidRDefault="00E0109A" w:rsidP="00E0109A">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52" w:type="dxa"/>
            <w:vAlign w:val="center"/>
          </w:tcPr>
          <w:p w14:paraId="4B49523E" w14:textId="1FE7BCE5" w:rsidR="00E0109A" w:rsidRDefault="00E0109A" w:rsidP="00E0109A">
            <w:pPr>
              <w:ind w:left="-83" w:right="-79"/>
              <w:rPr>
                <w:rFonts w:ascii="GHEA Grapalat" w:hAnsi="GHEA Grapalat" w:cs="Calibri"/>
                <w:sz w:val="16"/>
                <w:szCs w:val="16"/>
                <w:lang w:val="hy-AM"/>
              </w:rPr>
            </w:pPr>
            <w:r w:rsidRPr="00DB01EC">
              <w:rPr>
                <w:rFonts w:ascii="GHEA Grapalat" w:hAnsi="GHEA Grapalat"/>
                <w:sz w:val="16"/>
                <w:szCs w:val="16"/>
              </w:rPr>
              <w:t>Административный район Шенгавит</w:t>
            </w:r>
            <w:r>
              <w:rPr>
                <w:rFonts w:ascii="GHEA Grapalat" w:hAnsi="GHEA Grapalat"/>
                <w:sz w:val="16"/>
                <w:szCs w:val="16"/>
                <w:lang w:val="hy-AM"/>
              </w:rPr>
              <w:t xml:space="preserve">, </w:t>
            </w:r>
            <w:r w:rsidRPr="00225960">
              <w:rPr>
                <w:rFonts w:ascii="GHEA Grapalat" w:hAnsi="GHEA Grapalat"/>
                <w:sz w:val="16"/>
                <w:szCs w:val="16"/>
                <w:lang w:val="hy-AM"/>
              </w:rPr>
              <w:t>Прибрежная зона Ереванского озера</w:t>
            </w:r>
          </w:p>
        </w:tc>
        <w:tc>
          <w:tcPr>
            <w:tcW w:w="1407" w:type="dxa"/>
            <w:vAlign w:val="center"/>
          </w:tcPr>
          <w:p w14:paraId="56E4E1D9" w14:textId="1846631A" w:rsidR="00E0109A" w:rsidRDefault="00E0109A" w:rsidP="00E0109A">
            <w:pPr>
              <w:widowControl w:val="0"/>
              <w:spacing w:after="120"/>
              <w:jc w:val="center"/>
              <w:rPr>
                <w:rFonts w:ascii="GHEA Grapalat" w:hAnsi="GHEA Grapalat" w:cs="Calibri"/>
                <w:sz w:val="16"/>
                <w:szCs w:val="16"/>
              </w:rPr>
            </w:pPr>
            <w:r w:rsidRPr="00F13C82">
              <w:rPr>
                <w:rFonts w:ascii="GHEA Grapalat" w:hAnsi="GHEA Grapalat"/>
                <w:sz w:val="16"/>
                <w:szCs w:val="16"/>
              </w:rPr>
              <w:t>Со дня вступления в силу</w:t>
            </w:r>
            <w:r>
              <w:rPr>
                <w:rFonts w:ascii="GHEA Grapalat" w:hAnsi="GHEA Grapalat"/>
                <w:sz w:val="16"/>
                <w:szCs w:val="16"/>
              </w:rPr>
              <w:t xml:space="preserve"> договора (соглашения) </w:t>
            </w:r>
            <w:r w:rsidRPr="00B25104">
              <w:rPr>
                <w:rFonts w:ascii="GHEA Grapalat" w:hAnsi="GHEA Grapalat"/>
                <w:sz w:val="16"/>
                <w:szCs w:val="16"/>
              </w:rPr>
              <w:t>по 25.12.26 включительно</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BC801A7"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6F868EC8"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48B515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01B0248A"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2B071322"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E0109A">
        <w:rPr>
          <w:rFonts w:ascii="GHEA Grapalat" w:hAnsi="GHEA Grapalat"/>
          <w:b/>
          <w:color w:val="000000" w:themeColor="text1"/>
          <w:lang w:val="hy-AM"/>
        </w:rPr>
        <w:t>ԵՔ-ԳՀԾՁԲ-26/20</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530"/>
        <w:gridCol w:w="288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70463E">
        <w:trPr>
          <w:trHeight w:val="941"/>
          <w:jc w:val="center"/>
        </w:trPr>
        <w:tc>
          <w:tcPr>
            <w:tcW w:w="118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53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288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70463E">
        <w:trPr>
          <w:cantSplit/>
          <w:trHeight w:val="1134"/>
          <w:jc w:val="center"/>
        </w:trPr>
        <w:tc>
          <w:tcPr>
            <w:tcW w:w="118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53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288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70463E" w:rsidRPr="00003FAD" w14:paraId="4030A6CB" w14:textId="77777777" w:rsidTr="0070463E">
        <w:trPr>
          <w:cantSplit/>
          <w:trHeight w:val="689"/>
          <w:jc w:val="center"/>
        </w:trPr>
        <w:tc>
          <w:tcPr>
            <w:tcW w:w="1188" w:type="dxa"/>
            <w:vAlign w:val="center"/>
          </w:tcPr>
          <w:p w14:paraId="58584ECD" w14:textId="3C8C4A0E" w:rsidR="0070463E" w:rsidRPr="008C4282" w:rsidRDefault="0070463E" w:rsidP="0070463E">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530" w:type="dxa"/>
            <w:vAlign w:val="center"/>
          </w:tcPr>
          <w:p w14:paraId="4ED3EBAF" w14:textId="396129C1" w:rsidR="0070463E" w:rsidRPr="00477F81" w:rsidRDefault="0070463E" w:rsidP="0070463E">
            <w:pPr>
              <w:rPr>
                <w:rFonts w:ascii="GHEA Grapalat" w:hAnsi="GHEA Grapalat"/>
                <w:color w:val="000000" w:themeColor="text1"/>
                <w:sz w:val="16"/>
              </w:rPr>
            </w:pPr>
            <w:r>
              <w:rPr>
                <w:rFonts w:ascii="GHEA Grapalat" w:hAnsi="GHEA Grapalat"/>
                <w:sz w:val="20"/>
                <w:szCs w:val="20"/>
              </w:rPr>
              <w:t>50761100/</w:t>
            </w:r>
            <w:r>
              <w:rPr>
                <w:rFonts w:ascii="GHEA Grapalat" w:hAnsi="GHEA Grapalat"/>
                <w:sz w:val="20"/>
                <w:szCs w:val="20"/>
                <w:lang w:val="hy-AM"/>
              </w:rPr>
              <w:t>502</w:t>
            </w:r>
          </w:p>
        </w:tc>
        <w:tc>
          <w:tcPr>
            <w:tcW w:w="2880" w:type="dxa"/>
          </w:tcPr>
          <w:p w14:paraId="330587EB" w14:textId="5BA8CCAF" w:rsidR="0070463E" w:rsidRPr="0070463E" w:rsidRDefault="0070463E" w:rsidP="0070463E">
            <w:pPr>
              <w:ind w:left="145" w:hanging="145"/>
              <w:rPr>
                <w:rFonts w:ascii="GHEA Grapalat" w:hAnsi="GHEA Grapalat"/>
                <w:sz w:val="18"/>
                <w:szCs w:val="18"/>
              </w:rPr>
            </w:pPr>
            <w:r w:rsidRPr="00F11FCC">
              <w:rPr>
                <w:rFonts w:ascii="GHEA Grapalat" w:hAnsi="GHEA Grapalat"/>
                <w:sz w:val="18"/>
                <w:szCs w:val="18"/>
              </w:rPr>
              <w:t xml:space="preserve"> </w:t>
            </w:r>
            <w:r w:rsidRPr="00DB01EC">
              <w:rPr>
                <w:rFonts w:ascii="GHEA Grapalat" w:hAnsi="GHEA Grapalat"/>
                <w:sz w:val="18"/>
                <w:szCs w:val="18"/>
                <w:lang w:val="hy-AM"/>
              </w:rPr>
              <w:t>Санитарная</w:t>
            </w:r>
            <w:r w:rsidRPr="00131F66">
              <w:rPr>
                <w:rFonts w:ascii="GHEA Grapalat" w:hAnsi="GHEA Grapalat"/>
                <w:sz w:val="18"/>
                <w:szCs w:val="18"/>
              </w:rPr>
              <w:t xml:space="preserve"> </w:t>
            </w:r>
            <w:r w:rsidRPr="00DB01EC">
              <w:rPr>
                <w:rFonts w:ascii="GHEA Grapalat" w:hAnsi="GHEA Grapalat"/>
                <w:sz w:val="18"/>
                <w:szCs w:val="18"/>
                <w:lang w:val="hy-AM"/>
              </w:rPr>
              <w:t>очистка общественных туалетов</w:t>
            </w:r>
            <w:r>
              <w:rPr>
                <w:rFonts w:ascii="GHEA Grapalat" w:hAnsi="GHEA Grapalat"/>
                <w:sz w:val="18"/>
                <w:szCs w:val="18"/>
                <w:lang w:val="hy-AM"/>
              </w:rPr>
              <w:t xml:space="preserve"> </w:t>
            </w:r>
            <w:r w:rsidRPr="00225960">
              <w:rPr>
                <w:rFonts w:ascii="GHEA Grapalat" w:hAnsi="GHEA Grapalat"/>
                <w:sz w:val="16"/>
                <w:szCs w:val="16"/>
              </w:rPr>
              <w:t>Парк</w:t>
            </w:r>
            <w:r>
              <w:rPr>
                <w:rFonts w:ascii="GHEA Grapalat" w:hAnsi="GHEA Grapalat"/>
                <w:sz w:val="16"/>
                <w:szCs w:val="16"/>
              </w:rPr>
              <w:t>а</w:t>
            </w:r>
            <w:r w:rsidRPr="00225960">
              <w:rPr>
                <w:rFonts w:ascii="GHEA Grapalat" w:hAnsi="GHEA Grapalat"/>
                <w:sz w:val="16"/>
                <w:szCs w:val="16"/>
              </w:rPr>
              <w:t xml:space="preserve"> Комитаса</w:t>
            </w:r>
          </w:p>
        </w:tc>
        <w:tc>
          <w:tcPr>
            <w:tcW w:w="630" w:type="dxa"/>
            <w:vAlign w:val="center"/>
          </w:tcPr>
          <w:p w14:paraId="763C190F" w14:textId="0193D555" w:rsidR="0070463E" w:rsidRPr="00003FAD" w:rsidRDefault="0070463E" w:rsidP="0070463E">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vAlign w:val="center"/>
          </w:tcPr>
          <w:p w14:paraId="7A9A5AB8" w14:textId="1BB85F3B" w:rsidR="0070463E" w:rsidRPr="00003FAD"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0E9731DE" w14:textId="745019B9" w:rsidR="0070463E" w:rsidRPr="00003FAD"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5960D036" w14:textId="20750888" w:rsidR="0070463E" w:rsidRPr="00003FAD"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72209B27" w14:textId="145737BD" w:rsidR="0070463E" w:rsidRPr="00003FAD"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vAlign w:val="center"/>
          </w:tcPr>
          <w:p w14:paraId="67ED2AD1" w14:textId="0AE5EC6E" w:rsidR="0070463E" w:rsidRPr="00003FAD"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10907350" w14:textId="03A4B868" w:rsidR="0070463E" w:rsidRPr="00003FAD"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10A4804F" w14:textId="2FC4319F" w:rsidR="0070463E" w:rsidRPr="00003FAD"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vAlign w:val="center"/>
          </w:tcPr>
          <w:p w14:paraId="11DB0BAD" w14:textId="2482A25B" w:rsidR="0070463E" w:rsidRPr="00003FAD"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1B5BAF6F" w14:textId="489C5336" w:rsidR="0070463E" w:rsidRPr="00003FAD"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27660905" w14:textId="16B0D988" w:rsidR="0070463E" w:rsidRPr="00003FAD"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1074DA8A" w14:textId="545AF32F" w:rsidR="0070463E" w:rsidRPr="00003FAD"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vAlign w:val="center"/>
          </w:tcPr>
          <w:p w14:paraId="6DF08BD0" w14:textId="62DA75D8" w:rsidR="0070463E" w:rsidRPr="00003FAD"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r w:rsidR="0070463E" w:rsidRPr="00003FAD" w14:paraId="79BD29D6" w14:textId="77777777" w:rsidTr="0070463E">
        <w:trPr>
          <w:cantSplit/>
          <w:trHeight w:val="806"/>
          <w:jc w:val="center"/>
        </w:trPr>
        <w:tc>
          <w:tcPr>
            <w:tcW w:w="1188" w:type="dxa"/>
            <w:vAlign w:val="center"/>
          </w:tcPr>
          <w:p w14:paraId="2BDB53EA" w14:textId="380C5584" w:rsidR="0070463E" w:rsidRDefault="0070463E" w:rsidP="0070463E">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2</w:t>
            </w:r>
          </w:p>
        </w:tc>
        <w:tc>
          <w:tcPr>
            <w:tcW w:w="1530" w:type="dxa"/>
            <w:vAlign w:val="center"/>
          </w:tcPr>
          <w:p w14:paraId="182EFBE6" w14:textId="5F8BA8DA" w:rsidR="0070463E" w:rsidRPr="00913DE2" w:rsidRDefault="0070463E" w:rsidP="0070463E">
            <w:pPr>
              <w:rPr>
                <w:rFonts w:ascii="GHEA Grapalat" w:hAnsi="GHEA Grapalat"/>
                <w:sz w:val="20"/>
                <w:szCs w:val="20"/>
                <w:lang w:val="hy-AM"/>
              </w:rPr>
            </w:pPr>
            <w:r>
              <w:rPr>
                <w:rFonts w:ascii="GHEA Grapalat" w:hAnsi="GHEA Grapalat"/>
                <w:sz w:val="20"/>
                <w:szCs w:val="20"/>
              </w:rPr>
              <w:t>50761100/</w:t>
            </w:r>
            <w:r>
              <w:rPr>
                <w:rFonts w:ascii="GHEA Grapalat" w:hAnsi="GHEA Grapalat"/>
                <w:sz w:val="20"/>
                <w:szCs w:val="20"/>
                <w:lang w:val="hy-AM"/>
              </w:rPr>
              <w:t>503</w:t>
            </w:r>
          </w:p>
        </w:tc>
        <w:tc>
          <w:tcPr>
            <w:tcW w:w="2880" w:type="dxa"/>
          </w:tcPr>
          <w:p w14:paraId="5D826066" w14:textId="6D9B48A0" w:rsidR="0070463E" w:rsidRPr="00B453F7" w:rsidRDefault="0070463E" w:rsidP="0070463E">
            <w:pPr>
              <w:widowControl w:val="0"/>
              <w:spacing w:after="120"/>
              <w:rPr>
                <w:b/>
              </w:rPr>
            </w:pPr>
            <w:r w:rsidRPr="00DB01EC">
              <w:rPr>
                <w:rFonts w:ascii="GHEA Grapalat" w:hAnsi="GHEA Grapalat"/>
                <w:sz w:val="18"/>
                <w:szCs w:val="18"/>
                <w:lang w:val="hy-AM"/>
              </w:rPr>
              <w:t>Санитарная</w:t>
            </w:r>
            <w:r w:rsidRPr="00F11FCC">
              <w:rPr>
                <w:rFonts w:ascii="GHEA Grapalat" w:hAnsi="GHEA Grapalat"/>
                <w:sz w:val="18"/>
                <w:szCs w:val="18"/>
              </w:rPr>
              <w:t xml:space="preserve"> </w:t>
            </w:r>
            <w:r w:rsidRPr="00DB01EC">
              <w:rPr>
                <w:rFonts w:ascii="GHEA Grapalat" w:hAnsi="GHEA Grapalat"/>
                <w:sz w:val="18"/>
                <w:szCs w:val="18"/>
                <w:lang w:val="hy-AM"/>
              </w:rPr>
              <w:t>очистка общественных туалетов</w:t>
            </w:r>
            <w:r w:rsidRPr="00225960">
              <w:rPr>
                <w:rFonts w:ascii="GHEA Grapalat" w:hAnsi="GHEA Grapalat"/>
                <w:sz w:val="16"/>
                <w:szCs w:val="16"/>
              </w:rPr>
              <w:t xml:space="preserve"> Парк</w:t>
            </w:r>
            <w:r>
              <w:rPr>
                <w:rFonts w:ascii="GHEA Grapalat" w:hAnsi="GHEA Grapalat"/>
                <w:sz w:val="16"/>
                <w:szCs w:val="16"/>
              </w:rPr>
              <w:t>а</w:t>
            </w:r>
            <w:r w:rsidRPr="00225960">
              <w:rPr>
                <w:rFonts w:ascii="GHEA Grapalat" w:hAnsi="GHEA Grapalat"/>
                <w:sz w:val="16"/>
                <w:szCs w:val="16"/>
              </w:rPr>
              <w:t xml:space="preserve"> рядом с телестанцией Шогакат</w:t>
            </w:r>
          </w:p>
        </w:tc>
        <w:tc>
          <w:tcPr>
            <w:tcW w:w="630" w:type="dxa"/>
            <w:vAlign w:val="center"/>
          </w:tcPr>
          <w:p w14:paraId="6DB90B95" w14:textId="38E4B792" w:rsidR="0070463E" w:rsidRDefault="0070463E" w:rsidP="0070463E">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vAlign w:val="center"/>
          </w:tcPr>
          <w:p w14:paraId="6EFE4DDC" w14:textId="39632F36" w:rsidR="0070463E" w:rsidRPr="00501C3A"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2CFDDF25" w14:textId="2D16F5EC" w:rsidR="0070463E" w:rsidRPr="00501C3A"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22664969" w14:textId="64E52743" w:rsidR="0070463E" w:rsidRPr="00501C3A"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491B191C" w14:textId="46202EF3" w:rsidR="0070463E" w:rsidRPr="00501C3A"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vAlign w:val="center"/>
          </w:tcPr>
          <w:p w14:paraId="2F9F2A74" w14:textId="5BB5F28C"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082C7178" w14:textId="6E26CFA1"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2C09CD74" w14:textId="61F84D78"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vAlign w:val="center"/>
          </w:tcPr>
          <w:p w14:paraId="0F1BB236" w14:textId="0DC0E9B6"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349077A4" w14:textId="3CD29AEC"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254AA6FF" w14:textId="768E2539"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3BF54500" w14:textId="46370593"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vAlign w:val="center"/>
          </w:tcPr>
          <w:p w14:paraId="4B64EBF6" w14:textId="47DDBAA2"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r w:rsidR="0070463E" w:rsidRPr="00003FAD" w14:paraId="36901F63" w14:textId="77777777" w:rsidTr="0070463E">
        <w:trPr>
          <w:cantSplit/>
          <w:trHeight w:val="869"/>
          <w:jc w:val="center"/>
        </w:trPr>
        <w:tc>
          <w:tcPr>
            <w:tcW w:w="1188" w:type="dxa"/>
            <w:vAlign w:val="center"/>
          </w:tcPr>
          <w:p w14:paraId="65779F3D" w14:textId="4C396CB0" w:rsidR="0070463E" w:rsidRDefault="0070463E" w:rsidP="0070463E">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3</w:t>
            </w:r>
          </w:p>
        </w:tc>
        <w:tc>
          <w:tcPr>
            <w:tcW w:w="1530" w:type="dxa"/>
            <w:vAlign w:val="center"/>
          </w:tcPr>
          <w:p w14:paraId="3924CC8A" w14:textId="0BD9A7F0" w:rsidR="0070463E" w:rsidRPr="00913DE2" w:rsidRDefault="0070463E" w:rsidP="0070463E">
            <w:pPr>
              <w:rPr>
                <w:rFonts w:ascii="GHEA Grapalat" w:hAnsi="GHEA Grapalat"/>
                <w:sz w:val="20"/>
                <w:szCs w:val="20"/>
                <w:lang w:val="hy-AM"/>
              </w:rPr>
            </w:pPr>
            <w:r>
              <w:rPr>
                <w:rFonts w:ascii="GHEA Grapalat" w:hAnsi="GHEA Grapalat"/>
                <w:sz w:val="20"/>
                <w:szCs w:val="20"/>
              </w:rPr>
              <w:t>50761100/</w:t>
            </w:r>
            <w:r>
              <w:rPr>
                <w:rFonts w:ascii="GHEA Grapalat" w:hAnsi="GHEA Grapalat"/>
                <w:sz w:val="20"/>
                <w:szCs w:val="20"/>
                <w:lang w:val="hy-AM"/>
              </w:rPr>
              <w:t>505</w:t>
            </w:r>
          </w:p>
        </w:tc>
        <w:tc>
          <w:tcPr>
            <w:tcW w:w="2880" w:type="dxa"/>
          </w:tcPr>
          <w:p w14:paraId="53C79AC1" w14:textId="32816E25" w:rsidR="0070463E" w:rsidRPr="00B453F7" w:rsidRDefault="0070463E" w:rsidP="0070463E">
            <w:pPr>
              <w:widowControl w:val="0"/>
              <w:spacing w:after="120"/>
              <w:rPr>
                <w:b/>
              </w:rPr>
            </w:pPr>
            <w:r w:rsidRPr="00DB01EC">
              <w:rPr>
                <w:rFonts w:ascii="GHEA Grapalat" w:hAnsi="GHEA Grapalat"/>
                <w:sz w:val="18"/>
                <w:szCs w:val="18"/>
                <w:lang w:val="hy-AM"/>
              </w:rPr>
              <w:t>Санитарная</w:t>
            </w:r>
            <w:r w:rsidRPr="00F11FCC">
              <w:rPr>
                <w:rFonts w:ascii="GHEA Grapalat" w:hAnsi="GHEA Grapalat"/>
                <w:sz w:val="18"/>
                <w:szCs w:val="18"/>
              </w:rPr>
              <w:t xml:space="preserve"> </w:t>
            </w:r>
            <w:r w:rsidRPr="00DB01EC">
              <w:rPr>
                <w:rFonts w:ascii="GHEA Grapalat" w:hAnsi="GHEA Grapalat"/>
                <w:sz w:val="18"/>
                <w:szCs w:val="18"/>
                <w:lang w:val="hy-AM"/>
              </w:rPr>
              <w:t>очистка общественных туалетов</w:t>
            </w:r>
            <w:r>
              <w:rPr>
                <w:rFonts w:ascii="GHEA Grapalat" w:hAnsi="GHEA Grapalat"/>
                <w:sz w:val="18"/>
                <w:szCs w:val="18"/>
              </w:rPr>
              <w:t xml:space="preserve"> в </w:t>
            </w:r>
            <w:r>
              <w:rPr>
                <w:rFonts w:ascii="GHEA Grapalat" w:hAnsi="GHEA Grapalat"/>
                <w:sz w:val="16"/>
                <w:szCs w:val="16"/>
                <w:lang w:val="hy-AM"/>
              </w:rPr>
              <w:t>Прибрежно</w:t>
            </w:r>
            <w:r>
              <w:rPr>
                <w:rFonts w:ascii="GHEA Grapalat" w:hAnsi="GHEA Grapalat"/>
                <w:sz w:val="16"/>
                <w:szCs w:val="16"/>
              </w:rPr>
              <w:t xml:space="preserve">й </w:t>
            </w:r>
            <w:r>
              <w:rPr>
                <w:rFonts w:ascii="GHEA Grapalat" w:hAnsi="GHEA Grapalat"/>
                <w:sz w:val="16"/>
                <w:szCs w:val="16"/>
                <w:lang w:val="hy-AM"/>
              </w:rPr>
              <w:t>зоне</w:t>
            </w:r>
            <w:r w:rsidRPr="00225960">
              <w:rPr>
                <w:rFonts w:ascii="GHEA Grapalat" w:hAnsi="GHEA Grapalat"/>
                <w:sz w:val="16"/>
                <w:szCs w:val="16"/>
                <w:lang w:val="hy-AM"/>
              </w:rPr>
              <w:t xml:space="preserve"> Ереванского озера</w:t>
            </w:r>
          </w:p>
        </w:tc>
        <w:tc>
          <w:tcPr>
            <w:tcW w:w="630" w:type="dxa"/>
            <w:vAlign w:val="center"/>
          </w:tcPr>
          <w:p w14:paraId="2B88C90A" w14:textId="204DB7B7" w:rsidR="0070463E" w:rsidRDefault="0070463E" w:rsidP="0070463E">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vAlign w:val="center"/>
          </w:tcPr>
          <w:p w14:paraId="39953FD4" w14:textId="608D994E" w:rsidR="0070463E" w:rsidRPr="00501C3A"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2DBE6E86" w14:textId="333F3D86" w:rsidR="0070463E" w:rsidRPr="00501C3A"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7DA2E198" w14:textId="1C27FEA5" w:rsidR="0070463E" w:rsidRPr="00501C3A"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6CB57908" w14:textId="4560C5ED" w:rsidR="0070463E" w:rsidRPr="00501C3A" w:rsidRDefault="0070463E" w:rsidP="0070463E">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vAlign w:val="center"/>
          </w:tcPr>
          <w:p w14:paraId="08F108A4" w14:textId="2C95E19A"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21E5423D" w14:textId="0CFC95E2"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732ADCA6" w14:textId="510EB6C6"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vAlign w:val="center"/>
          </w:tcPr>
          <w:p w14:paraId="4E5FB8E0" w14:textId="3C86A232"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49444ADB" w14:textId="140930F5"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5BF89976" w14:textId="3FA7E3D9"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vAlign w:val="center"/>
          </w:tcPr>
          <w:p w14:paraId="6B241EE7" w14:textId="26DCC231"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vAlign w:val="center"/>
          </w:tcPr>
          <w:p w14:paraId="63C2785B" w14:textId="7E129AC7" w:rsidR="0070463E" w:rsidRPr="00501C3A" w:rsidRDefault="0070463E" w:rsidP="0070463E">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481A29FC"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E0109A">
        <w:rPr>
          <w:rFonts w:ascii="GHEA Grapalat" w:hAnsi="GHEA Grapalat"/>
          <w:b/>
          <w:color w:val="000000" w:themeColor="text1"/>
          <w:sz w:val="22"/>
          <w:szCs w:val="22"/>
          <w:lang w:val="hy-AM"/>
        </w:rPr>
        <w:t>ԵՔ-ԳՀԾՁԲ-26/20</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0103DF84"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E0109A">
        <w:rPr>
          <w:rFonts w:ascii="GHEA Grapalat" w:hAnsi="GHEA Grapalat"/>
          <w:b/>
          <w:color w:val="000000" w:themeColor="text1"/>
          <w:sz w:val="22"/>
          <w:szCs w:val="22"/>
          <w:lang w:val="hy-AM"/>
        </w:rPr>
        <w:t>ԵՔ-ԳՀԾՁԲ-26/20</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4FB6C0B2"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E0109A">
        <w:rPr>
          <w:rFonts w:ascii="GHEA Grapalat" w:hAnsi="GHEA Grapalat"/>
          <w:b/>
          <w:color w:val="000000" w:themeColor="text1"/>
          <w:sz w:val="22"/>
          <w:szCs w:val="22"/>
          <w:lang w:val="hy-AM"/>
        </w:rPr>
        <w:t>ԵՔ-ԳՀԾՁԲ-26/20</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pPr>
        <w:widowControl w:val="0"/>
        <w:numPr>
          <w:ilvl w:val="0"/>
          <w:numId w:val="1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pPr>
        <w:widowControl w:val="0"/>
        <w:numPr>
          <w:ilvl w:val="0"/>
          <w:numId w:val="1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42DCC" w14:textId="77777777" w:rsidR="00A90936" w:rsidRDefault="00A90936">
      <w:r>
        <w:separator/>
      </w:r>
    </w:p>
  </w:endnote>
  <w:endnote w:type="continuationSeparator" w:id="0">
    <w:p w14:paraId="2139D160" w14:textId="77777777" w:rsidR="00A90936" w:rsidRDefault="00A90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HEA Mariam">
    <w:panose1 w:val="0200050308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3BD61" w14:textId="77777777" w:rsidR="00A90936" w:rsidRDefault="00A90936">
      <w:r>
        <w:separator/>
      </w:r>
    </w:p>
  </w:footnote>
  <w:footnote w:type="continuationSeparator" w:id="0">
    <w:p w14:paraId="46D4320E" w14:textId="77777777" w:rsidR="00A90936" w:rsidRDefault="00A90936">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E52E80"/>
    <w:multiLevelType w:val="multilevel"/>
    <w:tmpl w:val="1B04B730"/>
    <w:numStyleLink w:val="RSBullets"/>
  </w:abstractNum>
  <w:abstractNum w:abstractNumId="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11"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12"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1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06086944">
    <w:abstractNumId w:val="7"/>
  </w:num>
  <w:num w:numId="2" w16cid:durableId="412820631">
    <w:abstractNumId w:val="3"/>
  </w:num>
  <w:num w:numId="3" w16cid:durableId="2066560455">
    <w:abstractNumId w:val="2"/>
  </w:num>
  <w:num w:numId="4" w16cid:durableId="2047410290">
    <w:abstractNumId w:val="0"/>
  </w:num>
  <w:num w:numId="5" w16cid:durableId="644359137">
    <w:abstractNumId w:val="6"/>
  </w:num>
  <w:num w:numId="6" w16cid:durableId="1335184973">
    <w:abstractNumId w:val="15"/>
  </w:num>
  <w:num w:numId="7" w16cid:durableId="185487216">
    <w:abstractNumId w:val="14"/>
  </w:num>
  <w:num w:numId="8" w16cid:durableId="1117748611">
    <w:abstractNumId w:val="13"/>
  </w:num>
  <w:num w:numId="9" w16cid:durableId="103817440">
    <w:abstractNumId w:val="16"/>
  </w:num>
  <w:num w:numId="10" w16cid:durableId="1179077506">
    <w:abstractNumId w:val="10"/>
  </w:num>
  <w:num w:numId="11" w16cid:durableId="546382782">
    <w:abstractNumId w:val="9"/>
  </w:num>
  <w:num w:numId="12" w16cid:durableId="474564424">
    <w:abstractNumId w:val="5"/>
  </w:num>
  <w:num w:numId="13" w16cid:durableId="1316453186">
    <w:abstractNumId w:val="4"/>
  </w:num>
  <w:num w:numId="14" w16cid:durableId="1934509500">
    <w:abstractNumId w:val="12"/>
  </w:num>
  <w:num w:numId="15" w16cid:durableId="1915123084">
    <w:abstractNumId w:val="8"/>
  </w:num>
  <w:num w:numId="16" w16cid:durableId="242296832">
    <w:abstractNumId w:val="11"/>
  </w:num>
  <w:num w:numId="17" w16cid:durableId="909270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71"/>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67CDF"/>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6B30"/>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4A9"/>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4A69"/>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63E"/>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44A"/>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B3C"/>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0A0A"/>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344D"/>
    <w:rsid w:val="00A86287"/>
    <w:rsid w:val="00A90936"/>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9C6"/>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09A"/>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1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1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1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1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12"/>
      </w:numPr>
    </w:pPr>
  </w:style>
  <w:style w:type="numbering" w:styleId="1ai">
    <w:name w:val="Outline List 1"/>
    <w:basedOn w:val="NoList"/>
    <w:uiPriority w:val="99"/>
    <w:unhideWhenUsed/>
    <w:rsid w:val="000622B9"/>
    <w:pPr>
      <w:numPr>
        <w:numId w:val="1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1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1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16"/>
      </w:numPr>
      <w:tabs>
        <w:tab w:val="left" w:pos="1276"/>
        <w:tab w:val="left" w:pos="1701"/>
      </w:tabs>
    </w:pPr>
  </w:style>
  <w:style w:type="numbering" w:customStyle="1" w:styleId="StruckturingA">
    <w:name w:val="Struckturing A"/>
    <w:uiPriority w:val="99"/>
    <w:rsid w:val="000622B9"/>
    <w:pPr>
      <w:numPr>
        <w:numId w:val="1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3144</TotalTime>
  <Pages>1</Pages>
  <Words>20592</Words>
  <Characters>117380</Characters>
  <Application>Microsoft Office Word</Application>
  <DocSecurity>0</DocSecurity>
  <Lines>978</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137697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1837</cp:revision>
  <cp:lastPrinted>2018-02-16T07:12:00Z</cp:lastPrinted>
  <dcterms:created xsi:type="dcterms:W3CDTF">2019-10-28T07:04:00Z</dcterms:created>
  <dcterms:modified xsi:type="dcterms:W3CDTF">2025-12-10T12:05:00Z</dcterms:modified>
</cp:coreProperties>
</file>